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spacing w:before="0" w:after="0" w:line="560" w:lineRule="exact"/>
        <w:jc w:val="left"/>
        <w:rPr>
          <w:rFonts w:hint="default" w:ascii="黑体" w:hAnsi="黑体" w:eastAsia="黑体"/>
          <w:b w:val="0"/>
          <w:sz w:val="32"/>
          <w:szCs w:val="32"/>
          <w:lang w:val="en"/>
        </w:rPr>
      </w:pPr>
      <w:r>
        <w:rPr>
          <w:rFonts w:hint="eastAsia" w:ascii="黑体" w:hAnsi="黑体" w:eastAsia="黑体"/>
          <w:b w:val="0"/>
          <w:sz w:val="32"/>
          <w:szCs w:val="32"/>
        </w:rPr>
        <w:t>附件</w:t>
      </w:r>
      <w:r>
        <w:rPr>
          <w:rFonts w:hint="default" w:ascii="黑体" w:hAnsi="黑体" w:eastAsia="黑体"/>
          <w:b w:val="0"/>
          <w:sz w:val="32"/>
          <w:szCs w:val="32"/>
          <w:lang w:val="en"/>
        </w:rPr>
        <w:t>7</w:t>
      </w:r>
    </w:p>
    <w:p>
      <w:pPr>
        <w:spacing w:after="0" w:line="560" w:lineRule="exact"/>
        <w:ind w:firstLine="420" w:firstLineChars="200"/>
      </w:pPr>
    </w:p>
    <w:p>
      <w:pPr>
        <w:pStyle w:val="3"/>
        <w:keepNext w:val="0"/>
        <w:keepLines w:val="0"/>
        <w:spacing w:before="0" w:after="0" w:line="560" w:lineRule="exact"/>
        <w:jc w:val="center"/>
        <w:rPr>
          <w:rFonts w:hint="eastAsia" w:ascii="方正小标宋简体" w:eastAsia="方正小标宋简体" w:hAnsiTheme="majorEastAsia"/>
          <w:b w:val="0"/>
        </w:rPr>
      </w:pPr>
      <w:r>
        <w:rPr>
          <w:rFonts w:hint="eastAsia" w:ascii="方正小标宋简体" w:eastAsia="方正小标宋简体" w:hAnsiTheme="majorEastAsia"/>
          <w:b w:val="0"/>
        </w:rPr>
        <w:t>深圳市工业互联网扶持计划专项审计原则</w:t>
      </w:r>
    </w:p>
    <w:p>
      <w:pPr>
        <w:spacing w:after="0" w:line="560" w:lineRule="exact"/>
        <w:jc w:val="center"/>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Hans"/>
        </w:rPr>
        <w:t>工业互联网融合创新应用项目</w:t>
      </w:r>
      <w:bookmarkStart w:id="0" w:name="_GoBack"/>
      <w:bookmarkEnd w:id="0"/>
    </w:p>
    <w:p>
      <w:pPr>
        <w:pStyle w:val="4"/>
        <w:keepNext w:val="0"/>
        <w:keepLines w:val="0"/>
        <w:tabs>
          <w:tab w:val="left" w:pos="1418"/>
        </w:tabs>
        <w:spacing w:before="0" w:after="0" w:line="560" w:lineRule="exact"/>
        <w:ind w:firstLine="640" w:firstLineChars="200"/>
        <w:rPr>
          <w:rFonts w:hint="eastAsia" w:ascii="黑体" w:hAnsi="黑体" w:eastAsia="黑体"/>
          <w:b w:val="0"/>
        </w:rPr>
      </w:pP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一、总体要求</w:t>
      </w:r>
    </w:p>
    <w:p>
      <w:pPr>
        <w:spacing w:after="0" w:line="560" w:lineRule="exact"/>
        <w:ind w:firstLine="640" w:firstLineChars="200"/>
      </w:pPr>
      <w:r>
        <w:rPr>
          <w:rFonts w:hint="eastAsia" w:ascii="仿宋_GB2312" w:hAnsi="Calibri" w:eastAsia="仿宋_GB2312" w:cs="Calibri"/>
          <w:sz w:val="32"/>
          <w:szCs w:val="32"/>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kern w:val="0"/>
          <w:sz w:val="32"/>
          <w:szCs w:val="32"/>
        </w:rPr>
        <w:t>申请指南</w:t>
      </w:r>
      <w:r>
        <w:rPr>
          <w:rFonts w:hint="eastAsia" w:ascii="仿宋_GB2312" w:hAnsi="Calibri" w:eastAsia="仿宋_GB2312" w:cs="Calibri"/>
          <w:sz w:val="32"/>
          <w:szCs w:val="32"/>
          <w:lang w:bidi="ar"/>
        </w:rPr>
        <w:t>等专项资金管理规定，</w:t>
      </w:r>
      <w:r>
        <w:rPr>
          <w:rFonts w:hint="eastAsia" w:ascii="仿宋_GB2312" w:hAnsi="Calibri" w:eastAsia="仿宋_GB2312" w:cs="Calibri"/>
          <w:b/>
          <w:bCs/>
          <w:sz w:val="32"/>
          <w:szCs w:val="32"/>
          <w:lang w:bidi="ar"/>
        </w:rPr>
        <w:t>以《市工业和信息化局专项资金项目专项审计通用原则和标准》（2022年修订版）为基础，</w:t>
      </w:r>
      <w:r>
        <w:rPr>
          <w:rFonts w:hint="eastAsia" w:ascii="仿宋_GB2312" w:hAnsi="Calibri" w:eastAsia="仿宋_GB2312" w:cs="Calibri"/>
          <w:sz w:val="32"/>
          <w:szCs w:val="32"/>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ins w:id="0" w:author="陈微波" w:date="2024-10-08T18:03:02Z"/>
          <w:rFonts w:hint="eastAsia" w:ascii="仿宋_GB2312" w:eastAsia="仿宋_GB2312"/>
          <w:sz w:val="32"/>
          <w:szCs w:val="32"/>
        </w:rPr>
      </w:pPr>
      <w:ins w:id="1" w:author="陈微波" w:date="2024-10-08T18:03:02Z">
        <w:r>
          <w:rPr>
            <w:rFonts w:hint="eastAsia" w:ascii="仿宋_GB2312" w:eastAsia="仿宋_GB2312"/>
            <w:sz w:val="32"/>
            <w:szCs w:val="32"/>
          </w:rPr>
          <w:t>（一）《深圳市关于新形势下加快工业企业技术改造升级的若干措施》（深府办规〔2023〕6号）</w:t>
        </w:r>
      </w:ins>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w:t>
      </w:r>
      <w:del w:id="2" w:author="陈微波" w:date="2024-10-08T18:03:05Z">
        <w:r>
          <w:rPr>
            <w:rFonts w:hint="eastAsia" w:ascii="仿宋_GB2312" w:hAnsi="Calibri" w:eastAsia="仿宋_GB2312" w:cs="Calibri"/>
            <w:sz w:val="32"/>
            <w:szCs w:val="32"/>
            <w:lang w:bidi="ar"/>
          </w:rPr>
          <w:delText>一</w:delText>
        </w:r>
      </w:del>
      <w:ins w:id="3" w:author="陈微波" w:date="2024-10-08T18:03:05Z">
        <w:r>
          <w:rPr>
            <w:rFonts w:hint="eastAsia" w:ascii="仿宋_GB2312" w:hAnsi="Calibri" w:eastAsia="仿宋_GB2312" w:cs="Calibri"/>
            <w:sz w:val="32"/>
            <w:szCs w:val="32"/>
            <w:lang w:eastAsia="zh-CN" w:bidi="ar"/>
          </w:rPr>
          <w:t>二</w:t>
        </w:r>
      </w:ins>
      <w:r>
        <w:rPr>
          <w:rFonts w:hint="eastAsia" w:ascii="仿宋_GB2312" w:hAnsi="Calibri" w:eastAsia="仿宋_GB2312" w:cs="Calibri"/>
          <w:sz w:val="32"/>
          <w:szCs w:val="32"/>
          <w:lang w:bidi="ar"/>
        </w:rPr>
        <w:t>）《</w:t>
      </w:r>
      <w:r>
        <w:rPr>
          <w:rFonts w:hint="eastAsia" w:ascii="仿宋_GB2312" w:hAnsi="宋体" w:eastAsia="仿宋_GB2312" w:cs="仿宋_GB2312"/>
          <w:kern w:val="0"/>
          <w:sz w:val="32"/>
          <w:szCs w:val="32"/>
        </w:rPr>
        <w:t>深圳市工业和信息化局企业技术改造项目扶持计划操作规程</w:t>
      </w:r>
      <w:r>
        <w:rPr>
          <w:rFonts w:hint="eastAsia" w:ascii="仿宋_GB2312" w:hAnsi="Calibri" w:eastAsia="仿宋_GB2312" w:cs="Calibri"/>
          <w:sz w:val="32"/>
          <w:szCs w:val="32"/>
          <w:lang w:bidi="ar"/>
        </w:rPr>
        <w:t>》（深工信规〔2024〕12号）</w:t>
      </w:r>
    </w:p>
    <w:p>
      <w:pPr>
        <w:spacing w:after="0" w:line="560" w:lineRule="exact"/>
        <w:ind w:firstLine="640" w:firstLineChars="200"/>
      </w:pPr>
      <w:r>
        <w:rPr>
          <w:rFonts w:hint="eastAsia" w:ascii="仿宋_GB2312" w:hAnsi="Calibri" w:eastAsia="仿宋_GB2312" w:cs="Calibri"/>
          <w:sz w:val="32"/>
          <w:szCs w:val="32"/>
          <w:lang w:bidi="ar"/>
        </w:rPr>
        <w:t>（</w:t>
      </w:r>
      <w:del w:id="4" w:author="陈微波" w:date="2024-10-08T18:03:07Z">
        <w:r>
          <w:rPr>
            <w:rFonts w:hint="eastAsia" w:ascii="仿宋_GB2312" w:hAnsi="Calibri" w:eastAsia="仿宋_GB2312" w:cs="Calibri"/>
            <w:sz w:val="32"/>
            <w:szCs w:val="32"/>
            <w:lang w:bidi="ar"/>
          </w:rPr>
          <w:delText>二</w:delText>
        </w:r>
      </w:del>
      <w:ins w:id="5" w:author="陈微波" w:date="2024-10-08T18:03:07Z">
        <w:r>
          <w:rPr>
            <w:rFonts w:hint="eastAsia" w:ascii="仿宋_GB2312" w:hAnsi="Calibri" w:eastAsia="仿宋_GB2312" w:cs="Calibri"/>
            <w:sz w:val="32"/>
            <w:szCs w:val="32"/>
            <w:lang w:eastAsia="zh-CN" w:bidi="ar"/>
          </w:rPr>
          <w:t>三</w:t>
        </w:r>
      </w:ins>
      <w:r>
        <w:rPr>
          <w:rFonts w:hint="eastAsia" w:ascii="仿宋_GB2312" w:hAnsi="Calibri" w:eastAsia="仿宋_GB2312" w:cs="Calibri"/>
          <w:sz w:val="32"/>
          <w:szCs w:val="32"/>
          <w:lang w:bidi="ar"/>
        </w:rPr>
        <w:t>）</w:t>
      </w:r>
      <w:r>
        <w:rPr>
          <w:rFonts w:hint="eastAsia" w:ascii="仿宋_GB2312" w:hAnsi="宋体" w:eastAsia="仿宋_GB2312" w:cs="宋体"/>
          <w:kern w:val="0"/>
          <w:sz w:val="32"/>
          <w:szCs w:val="32"/>
        </w:rPr>
        <w:t>《2025年深圳市工业和信息化局企业技术改造项目扶持计划申报指南》</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三、限定性条件审查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lang w:bidi="ar"/>
        </w:rPr>
      </w:pPr>
      <w:r>
        <w:rPr>
          <w:rFonts w:hint="eastAsia" w:ascii="仿宋_GB2312" w:hAnsi="Calibri" w:eastAsia="仿宋_GB2312" w:cs="Calibri"/>
          <w:b w:val="0"/>
          <w:bCs w:val="0"/>
          <w:lang w:bidi="ar"/>
        </w:rPr>
        <w:t>（一）申报单位为在深圳市内（含深汕特别合作区，下同）实际从事经营活动，具有独立法人资格或按国家统计局相关规定可视同法人单位的工业企业（国民经济行业分类代码在0610-4690之间）；</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（二）申报单位成立时间不低于3年（</w:t>
      </w:r>
      <w:ins w:id="6" w:author="陈微波" w:date="2024-10-08T18:04:23Z">
        <w:r>
          <w:rPr>
            <w:rFonts w:hint="eastAsia" w:ascii="仿宋_GB2312" w:eastAsia="仿宋_GB2312"/>
            <w:sz w:val="32"/>
            <w:szCs w:val="32"/>
          </w:rPr>
          <w:t>应</w:t>
        </w:r>
      </w:ins>
      <w:ins w:id="7" w:author="陈微波" w:date="2024-10-08T18:04:23Z">
        <w:r>
          <w:rPr>
            <w:rFonts w:hint="eastAsia" w:ascii="仿宋_GB2312" w:hAnsi="宋体" w:eastAsia="仿宋_GB2312"/>
            <w:sz w:val="32"/>
            <w:szCs w:val="32"/>
            <w:shd w:val="clear" w:color="auto" w:fill="FFFFFF"/>
          </w:rPr>
          <w:t>于2021年9月30日前注册成立</w:t>
        </w:r>
      </w:ins>
      <w:ins w:id="8" w:author="陈微波" w:date="2024-10-08T18:04:23Z">
        <w:r>
          <w:rPr>
            <w:rFonts w:hint="eastAsia" w:ascii="仿宋_GB2312" w:hAnsi="宋体" w:eastAsia="仿宋_GB2312"/>
            <w:sz w:val="32"/>
            <w:szCs w:val="32"/>
            <w:shd w:val="clear" w:color="auto" w:fill="FFFFFF"/>
            <w:lang w:eastAsia="zh-CN"/>
          </w:rPr>
          <w:t>；</w:t>
        </w:r>
      </w:ins>
      <w:r>
        <w:rPr>
          <w:rFonts w:hint="eastAsia" w:ascii="仿宋_GB2312" w:hAnsi="Calibri" w:eastAsia="仿宋_GB2312" w:cs="Calibri"/>
          <w:sz w:val="32"/>
          <w:szCs w:val="32"/>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（四）</w:t>
      </w:r>
      <w:r>
        <w:rPr>
          <w:rFonts w:hint="eastAsia" w:ascii="仿宋_GB2312" w:hAnsi="Times New Roman" w:eastAsia="仿宋_GB2312" w:cs="Times New Roman"/>
          <w:sz w:val="32"/>
          <w:szCs w:val="32"/>
        </w:rPr>
        <w:t>项目实施地在深圳市内，项目实施地与申报情况一致，且项目已实施完毕；</w:t>
      </w:r>
    </w:p>
    <w:p>
      <w:pPr>
        <w:spacing w:after="0" w:line="560" w:lineRule="exact"/>
        <w:ind w:firstLine="640" w:firstLineChars="200"/>
        <w:rPr>
          <w:rFonts w:hint="eastAsia" w:ascii="仿宋_GB2312" w:hAnsi="Calibri" w:eastAsia="仿宋_GB2312" w:cs="Calibri"/>
          <w:sz w:val="32"/>
          <w:szCs w:val="32"/>
          <w:lang w:eastAsia="zh-CN" w:bidi="ar"/>
        </w:rPr>
      </w:pPr>
      <w:r>
        <w:rPr>
          <w:rFonts w:hint="eastAsia" w:ascii="仿宋_GB2312" w:hAnsi="Calibri" w:eastAsia="仿宋_GB2312" w:cs="Calibri"/>
          <w:sz w:val="32"/>
          <w:szCs w:val="32"/>
          <w:lang w:bidi="ar"/>
        </w:rPr>
        <w:t>（五）申报单位与项目实施主体为同一主体</w:t>
      </w:r>
      <w:ins w:id="9" w:author="陈微波" w:date="2024-10-08T18:03:37Z">
        <w:r>
          <w:rPr>
            <w:rFonts w:hint="eastAsia" w:ascii="仿宋_GB2312" w:hAnsi="Calibri" w:eastAsia="仿宋_GB2312" w:cs="Calibri"/>
            <w:sz w:val="32"/>
            <w:szCs w:val="32"/>
            <w:lang w:eastAsia="zh-CN" w:bidi="ar"/>
          </w:rPr>
          <w:t>；</w:t>
        </w:r>
      </w:ins>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（六）项目所属产业不属于现行国家产业结构调整指导目录中的“淘汰类”和“限制类”</w:t>
      </w:r>
      <w:r>
        <w:rPr>
          <w:rFonts w:hint="eastAsia" w:ascii="仿宋_GB2312" w:hAnsi="宋体" w:eastAsia="仿宋_GB2312" w:cs="Times New Roman"/>
          <w:sz w:val="32"/>
          <w:szCs w:val="32"/>
          <w:shd w:val="clear" w:color="auto" w:fill="FFFFFF"/>
        </w:rPr>
        <w:t>，且</w:t>
      </w:r>
      <w:r>
        <w:rPr>
          <w:rFonts w:hint="eastAsia" w:ascii="仿宋_GB2312" w:hAnsi="Times New Roman" w:eastAsia="仿宋_GB2312" w:cs="Times New Roman"/>
          <w:sz w:val="32"/>
          <w:szCs w:val="32"/>
        </w:rPr>
        <w:t>不属于政府投资建设或购买服务的项目。</w:t>
      </w:r>
    </w:p>
    <w:p>
      <w:pPr>
        <w:pStyle w:val="2"/>
        <w:spacing w:after="0" w:line="560" w:lineRule="exact"/>
        <w:ind w:firstLine="643" w:firstLineChars="200"/>
        <w:rPr>
          <w:b/>
          <w:bCs/>
        </w:rPr>
      </w:pPr>
      <w:r>
        <w:rPr>
          <w:rFonts w:hint="eastAsia" w:ascii="仿宋_GB2312" w:hAnsi="宋体" w:eastAsia="仿宋_GB2312"/>
          <w:b/>
          <w:bCs/>
          <w:kern w:val="0"/>
          <w:sz w:val="32"/>
          <w:szCs w:val="32"/>
        </w:rPr>
        <w:t>以上限定性</w:t>
      </w:r>
      <w:r>
        <w:rPr>
          <w:rFonts w:hint="eastAsia" w:ascii="仿宋_GB2312" w:hAnsi="宋体" w:eastAsia="仿宋_GB2312"/>
          <w:b/>
          <w:bCs/>
          <w:kern w:val="0"/>
          <w:sz w:val="32"/>
          <w:szCs w:val="32"/>
          <w:lang w:eastAsia="zh-Hans"/>
        </w:rPr>
        <w:t>条件</w:t>
      </w:r>
      <w:r>
        <w:rPr>
          <w:rFonts w:hint="eastAsia" w:ascii="仿宋_GB2312" w:hAnsi="宋体" w:eastAsia="仿宋_GB2312"/>
          <w:b/>
          <w:bCs/>
          <w:kern w:val="0"/>
          <w:sz w:val="32"/>
          <w:szCs w:val="32"/>
        </w:rPr>
        <w:t>为项目必须具备的基本条件，有其中任何一项不符合要求的，不进行金额审计。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四、具体金额审计</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（一）资助标准</w:t>
      </w:r>
    </w:p>
    <w:p>
      <w:pPr>
        <w:pStyle w:val="13"/>
        <w:tabs>
          <w:tab w:val="left" w:pos="851"/>
          <w:tab w:val="left" w:pos="993"/>
        </w:tabs>
        <w:spacing w:after="0"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采取事后资助方式，</w:t>
      </w:r>
      <w:r>
        <w:rPr>
          <w:rFonts w:hint="eastAsia" w:ascii="仿宋_GB2312" w:hAnsi="宋体" w:eastAsia="仿宋_GB2312" w:cs="宋体"/>
          <w:kern w:val="0"/>
          <w:sz w:val="32"/>
          <w:szCs w:val="32"/>
        </w:rPr>
        <w:t>按照不超过项目审定总投资建设费用的30%给予资助，单个项目资助上限为500万元</w:t>
      </w:r>
      <w:r>
        <w:rPr>
          <w:rFonts w:hint="eastAsia" w:ascii="仿宋_GB2312" w:hAnsi="仿宋_GB2312" w:eastAsia="仿宋_GB2312" w:cs="仿宋_GB2312"/>
          <w:sz w:val="32"/>
          <w:szCs w:val="32"/>
        </w:rPr>
        <w:t>。</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（二）项目建设期</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w:t>
      </w:r>
      <w:r>
        <w:rPr>
          <w:rFonts w:hint="eastAsia" w:ascii="仿宋_GB2312" w:hAnsi="Calibri" w:eastAsia="仿宋_GB2312"/>
          <w:sz w:val="32"/>
          <w:szCs w:val="32"/>
        </w:rPr>
        <w:t>建设起止日期在</w:t>
      </w:r>
      <w:r>
        <w:rPr>
          <w:rFonts w:hint="eastAsia" w:ascii="仿宋_GB2312" w:hAnsi="宋体" w:eastAsia="仿宋_GB2312"/>
          <w:sz w:val="32"/>
          <w:szCs w:val="32"/>
          <w:shd w:val="clear" w:color="auto" w:fill="FFFFFF"/>
        </w:rPr>
        <w:t>2021年1月1日至2024年9月30日期间</w:t>
      </w:r>
      <w:r>
        <w:rPr>
          <w:rFonts w:hint="eastAsia" w:ascii="仿宋_GB2312" w:hAnsi="Calibri" w:eastAsia="仿宋_GB2312"/>
          <w:sz w:val="32"/>
          <w:szCs w:val="32"/>
        </w:rPr>
        <w:t>，且建设周期最长不超过3年</w:t>
      </w:r>
      <w:r>
        <w:rPr>
          <w:rFonts w:hint="eastAsia" w:ascii="仿宋_GB2312" w:hAnsi="仿宋_GB2312" w:eastAsia="仿宋_GB2312" w:cs="仿宋_GB2312"/>
          <w:sz w:val="32"/>
          <w:szCs w:val="32"/>
        </w:rPr>
        <w:t>。</w:t>
      </w:r>
    </w:p>
    <w:p>
      <w:pPr>
        <w:spacing w:after="0" w:line="560" w:lineRule="exact"/>
        <w:ind w:firstLine="640" w:firstLineChars="200"/>
      </w:pPr>
      <w:r>
        <w:rPr>
          <w:rFonts w:hint="eastAsia" w:ascii="仿宋_GB2312" w:hAnsi="仿宋_GB2312" w:eastAsia="仿宋_GB2312" w:cs="仿宋_GB2312"/>
          <w:sz w:val="32"/>
          <w:szCs w:val="32"/>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（三）项目资助期</w:t>
      </w:r>
    </w:p>
    <w:p>
      <w:pPr>
        <w:spacing w:after="0"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1.项目资助期</w:t>
      </w:r>
      <w:r>
        <w:rPr>
          <w:rStyle w:val="11"/>
          <w:rFonts w:hint="eastAsia" w:ascii="仿宋_GB2312" w:hAnsi="宋体" w:eastAsia="仿宋_GB2312" w:cs="Arial"/>
          <w:b w:val="0"/>
          <w:kern w:val="0"/>
          <w:sz w:val="32"/>
          <w:szCs w:val="32"/>
        </w:rPr>
        <w:t>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以发票时间为准，发票时间应当在项目资助期内，超出期限的发票不予确认。</w:t>
      </w:r>
      <w:r>
        <w:rPr>
          <w:rFonts w:hint="eastAsia" w:ascii="仿宋_GB2312" w:eastAsia="仿宋_GB2312" w:cs="Calibri"/>
          <w:bCs/>
          <w:sz w:val="32"/>
          <w:szCs w:val="32"/>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（四）项目资助费用范围</w:t>
      </w:r>
    </w:p>
    <w:p>
      <w:pPr>
        <w:numPr>
          <w:ilvl w:val="255"/>
          <w:numId w:val="0"/>
        </w:numPr>
        <w:spacing w:after="0" w:line="560" w:lineRule="exact"/>
        <w:ind w:firstLine="640" w:firstLineChars="200"/>
        <w:jc w:val="left"/>
        <w:rPr>
          <w:rFonts w:hint="eastAsia" w:ascii="仿宋_GB2312" w:hAnsi="仿宋" w:eastAsia="仿宋_GB2312" w:cs="仿宋"/>
          <w:b/>
          <w:kern w:val="0"/>
          <w:sz w:val="32"/>
          <w:szCs w:val="32"/>
        </w:rPr>
      </w:pPr>
      <w:r>
        <w:rPr>
          <w:rFonts w:hint="eastAsia" w:ascii="仿宋_GB2312" w:hAnsi="仿宋_GB2312" w:eastAsia="仿宋_GB2312" w:cs="仿宋_GB2312"/>
          <w:kern w:val="0"/>
          <w:sz w:val="32"/>
          <w:szCs w:val="32"/>
          <w:lang w:val="zh-CN"/>
        </w:rPr>
        <w:t>项目</w:t>
      </w:r>
      <w:r>
        <w:rPr>
          <w:rFonts w:hint="eastAsia" w:ascii="仿宋_GB2312" w:hAnsi="仿宋_GB2312" w:eastAsia="仿宋_GB2312" w:cs="仿宋_GB2312"/>
          <w:kern w:val="0"/>
          <w:sz w:val="32"/>
          <w:szCs w:val="32"/>
        </w:rPr>
        <w:t>投资</w:t>
      </w:r>
      <w:r>
        <w:rPr>
          <w:rFonts w:hint="eastAsia" w:ascii="仿宋_GB2312" w:hAnsi="仿宋_GB2312" w:eastAsia="仿宋_GB2312" w:cs="仿宋_GB2312"/>
          <w:kern w:val="0"/>
          <w:sz w:val="32"/>
          <w:szCs w:val="32"/>
          <w:lang w:val="zh-CN"/>
        </w:rPr>
        <w:t>建设费用由在项目建设期内实际发生的与</w:t>
      </w:r>
      <w:r>
        <w:rPr>
          <w:rFonts w:hint="eastAsia" w:ascii="仿宋_GB2312" w:hAnsi="仿宋_GB2312" w:eastAsia="仿宋_GB2312" w:cs="仿宋_GB2312"/>
          <w:kern w:val="0"/>
          <w:sz w:val="32"/>
          <w:szCs w:val="32"/>
          <w:lang w:eastAsia="zh-Hans"/>
        </w:rPr>
        <w:t>工业互联网应用</w:t>
      </w:r>
      <w:r>
        <w:rPr>
          <w:rFonts w:hint="eastAsia" w:ascii="仿宋_GB2312" w:hAnsi="仿宋_GB2312" w:eastAsia="仿宋_GB2312" w:cs="仿宋_GB2312"/>
          <w:kern w:val="0"/>
          <w:sz w:val="32"/>
          <w:szCs w:val="32"/>
          <w:lang w:val="zh-CN"/>
        </w:rPr>
        <w:t>相关的信息化设备、软件、系统集成、网络通信及改造、云租赁、生产设备数字化改造费用以及数字化改造服务费等其他相关费用构成。</w:t>
      </w:r>
      <w:r>
        <w:rPr>
          <w:rFonts w:hint="eastAsia" w:ascii="仿宋_GB2312" w:hAnsi="仿宋_GB2312" w:eastAsia="仿宋_GB2312" w:cs="仿宋_GB2312"/>
          <w:kern w:val="0"/>
          <w:sz w:val="32"/>
          <w:szCs w:val="32"/>
        </w:rPr>
        <w:t>其中：</w:t>
      </w:r>
    </w:p>
    <w:p>
      <w:pPr>
        <w:autoSpaceDE w:val="0"/>
        <w:spacing w:line="560" w:lineRule="exact"/>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zh-CN"/>
        </w:rPr>
        <w:t>信息化设备：是指</w:t>
      </w:r>
      <w:r>
        <w:rPr>
          <w:rFonts w:hint="eastAsia" w:ascii="仿宋_GB2312" w:hAnsi="仿宋_GB2312" w:eastAsia="仿宋_GB2312" w:cs="仿宋_GB2312"/>
          <w:kern w:val="0"/>
          <w:sz w:val="32"/>
          <w:szCs w:val="32"/>
          <w:lang w:eastAsia="zh-Hans"/>
        </w:rPr>
        <w:t>与工业互联网应用相关的</w:t>
      </w:r>
      <w:r>
        <w:rPr>
          <w:rFonts w:hint="eastAsia" w:ascii="仿宋_GB2312" w:hAnsi="仿宋_GB2312" w:eastAsia="仿宋_GB2312" w:cs="仿宋_GB2312"/>
          <w:kern w:val="0"/>
          <w:sz w:val="32"/>
          <w:szCs w:val="32"/>
          <w:lang w:val="zh-CN"/>
        </w:rPr>
        <w:t>服务器、存储器、CPU等信息化设备的购置、改造和租赁费</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不含生产设备</w:t>
      </w:r>
      <w:r>
        <w:rPr>
          <w:rFonts w:hint="eastAsia" w:ascii="仿宋_GB2312" w:hAnsi="仿宋_GB2312" w:eastAsia="仿宋_GB2312" w:cs="仿宋_GB2312"/>
          <w:kern w:val="0"/>
          <w:sz w:val="32"/>
          <w:szCs w:val="32"/>
        </w:rPr>
        <w:t>。其中，笔记本电脑、</w:t>
      </w:r>
      <w:r>
        <w:rPr>
          <w:rFonts w:ascii="仿宋_GB2312" w:hAnsi="仿宋_GB2312" w:eastAsia="仿宋_GB2312" w:cs="仿宋_GB2312"/>
          <w:kern w:val="0"/>
          <w:sz w:val="32"/>
          <w:szCs w:val="32"/>
        </w:rPr>
        <w:t>台式电脑</w:t>
      </w:r>
      <w:r>
        <w:rPr>
          <w:rFonts w:hint="eastAsia" w:ascii="仿宋_GB2312" w:hAnsi="仿宋_GB2312" w:eastAsia="仿宋_GB2312" w:cs="仿宋_GB2312"/>
          <w:kern w:val="0"/>
          <w:sz w:val="32"/>
          <w:szCs w:val="32"/>
        </w:rPr>
        <w:t>、工控一体机、平板电脑、显示器、扫码枪、条码打印机、边缘云等仅限项目所用软件或设备配套、必不可少且专项用途的，如兼做办公或其他通用用途，将不予确认</w:t>
      </w:r>
      <w:r>
        <w:rPr>
          <w:rFonts w:hint="eastAsia" w:ascii="仿宋_GB2312" w:hAnsi="仿宋_GB2312" w:eastAsia="仿宋_GB2312" w:cs="仿宋_GB2312"/>
          <w:kern w:val="0"/>
          <w:sz w:val="32"/>
          <w:szCs w:val="32"/>
          <w:lang w:val="zh-CN"/>
        </w:rPr>
        <w:t>；</w:t>
      </w:r>
    </w:p>
    <w:p>
      <w:pPr>
        <w:spacing w:after="0"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zh-CN"/>
        </w:rPr>
        <w:t>软件：</w:t>
      </w:r>
      <w:r>
        <w:rPr>
          <w:rFonts w:hint="eastAsia" w:ascii="仿宋_GB2312" w:hAnsi="仿宋_GB2312" w:eastAsia="仿宋_GB2312" w:cs="仿宋_GB2312"/>
          <w:sz w:val="32"/>
          <w:szCs w:val="32"/>
        </w:rPr>
        <w:t>是指</w:t>
      </w:r>
      <w:r>
        <w:rPr>
          <w:rFonts w:hint="eastAsia" w:ascii="仿宋_GB2312" w:hAnsi="仿宋_GB2312" w:eastAsia="仿宋_GB2312" w:cs="仿宋_GB2312"/>
          <w:kern w:val="0"/>
          <w:sz w:val="32"/>
          <w:szCs w:val="32"/>
          <w:lang w:eastAsia="zh-Hans"/>
        </w:rPr>
        <w:t>研发设计</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生产管理</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生产控制</w:t>
      </w:r>
      <w:r>
        <w:rPr>
          <w:rFonts w:hint="eastAsia" w:ascii="仿宋_GB2312" w:hAnsi="仿宋_GB2312" w:eastAsia="仿宋_GB2312" w:cs="仿宋_GB2312"/>
          <w:kern w:val="0"/>
          <w:sz w:val="32"/>
          <w:szCs w:val="32"/>
        </w:rPr>
        <w:t>、供应链管理</w:t>
      </w:r>
      <w:r>
        <w:rPr>
          <w:rFonts w:hint="eastAsia" w:ascii="仿宋_GB2312" w:hAnsi="仿宋_GB2312" w:eastAsia="仿宋_GB2312" w:cs="仿宋_GB2312"/>
          <w:kern w:val="0"/>
          <w:sz w:val="32"/>
          <w:szCs w:val="32"/>
          <w:lang w:eastAsia="zh-Hans"/>
        </w:rPr>
        <w:t>、企业资源管理</w:t>
      </w:r>
      <w:r>
        <w:rPr>
          <w:rFonts w:hint="eastAsia" w:ascii="仿宋_GB2312" w:hAnsi="仿宋_GB2312" w:eastAsia="仿宋_GB2312" w:cs="仿宋_GB2312"/>
          <w:kern w:val="0"/>
          <w:sz w:val="32"/>
          <w:szCs w:val="32"/>
        </w:rPr>
        <w:t>、能源管理</w:t>
      </w:r>
      <w:r>
        <w:rPr>
          <w:rFonts w:hint="eastAsia" w:ascii="仿宋_GB2312" w:hAnsi="仿宋_GB2312" w:eastAsia="仿宋_GB2312" w:cs="仿宋_GB2312"/>
          <w:kern w:val="0"/>
          <w:sz w:val="32"/>
          <w:szCs w:val="32"/>
          <w:lang w:eastAsia="zh-Hans"/>
        </w:rPr>
        <w:t>等</w:t>
      </w:r>
      <w:r>
        <w:rPr>
          <w:rFonts w:hint="eastAsia" w:ascii="仿宋_GB2312" w:hAnsi="仿宋_GB2312" w:eastAsia="仿宋_GB2312" w:cs="仿宋_GB2312"/>
          <w:kern w:val="0"/>
          <w:sz w:val="32"/>
          <w:szCs w:val="32"/>
        </w:rPr>
        <w:t>与生产制造系统集成应用</w:t>
      </w:r>
      <w:r>
        <w:rPr>
          <w:rFonts w:ascii="仿宋_GB2312" w:hAnsi="仿宋_GB2312" w:eastAsia="仿宋_GB2312" w:cs="仿宋_GB2312"/>
          <w:kern w:val="0"/>
          <w:sz w:val="32"/>
          <w:szCs w:val="32"/>
        </w:rPr>
        <w:t>的</w:t>
      </w:r>
      <w:r>
        <w:rPr>
          <w:rFonts w:hint="eastAsia" w:ascii="仿宋_GB2312" w:hAnsi="仿宋_GB2312" w:eastAsia="仿宋_GB2312" w:cs="仿宋_GB2312"/>
          <w:kern w:val="0"/>
          <w:sz w:val="32"/>
          <w:szCs w:val="32"/>
        </w:rPr>
        <w:t>信息化系统</w:t>
      </w:r>
      <w:r>
        <w:rPr>
          <w:rFonts w:hint="eastAsia" w:ascii="仿宋_GB2312" w:hAnsi="仿宋_GB2312" w:eastAsia="仿宋_GB2312" w:cs="仿宋_GB2312"/>
          <w:kern w:val="0"/>
          <w:sz w:val="32"/>
          <w:szCs w:val="32"/>
          <w:lang w:eastAsia="zh-Hans"/>
        </w:rPr>
        <w:t>应用</w:t>
      </w:r>
      <w:r>
        <w:rPr>
          <w:rFonts w:hint="eastAsia" w:ascii="仿宋_GB2312" w:hAnsi="仿宋_GB2312" w:eastAsia="仿宋_GB2312" w:cs="仿宋_GB2312"/>
          <w:kern w:val="0"/>
          <w:sz w:val="32"/>
          <w:szCs w:val="32"/>
          <w:lang w:val="zh-CN"/>
        </w:rPr>
        <w:t>软件（不含设备嵌入式软件）购置费、软件维护费、软件租赁费、外协开发费</w:t>
      </w:r>
      <w:r>
        <w:rPr>
          <w:rFonts w:ascii="仿宋_GB2312" w:hAnsi="仿宋_GB2312" w:eastAsia="仿宋_GB2312" w:cs="仿宋_GB2312"/>
          <w:kern w:val="0"/>
          <w:sz w:val="32"/>
          <w:szCs w:val="32"/>
        </w:rPr>
        <w:t>，以及</w:t>
      </w:r>
      <w:r>
        <w:rPr>
          <w:rFonts w:hint="eastAsia" w:ascii="仿宋_GB2312" w:hAnsi="仿宋_GB2312" w:eastAsia="仿宋_GB2312" w:cs="仿宋_GB2312"/>
          <w:kern w:val="0"/>
          <w:sz w:val="32"/>
          <w:szCs w:val="32"/>
          <w:lang w:eastAsia="zh-Hans"/>
        </w:rPr>
        <w:t>物联网、数字孪生、云平台、边缘计算等相关数字化产品使用费用</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kern w:val="0"/>
          <w:sz w:val="32"/>
          <w:szCs w:val="32"/>
        </w:rPr>
        <w:t>主要包括与生产制造直接相关的</w:t>
      </w:r>
      <w:r>
        <w:rPr>
          <w:rFonts w:hint="eastAsia" w:ascii="仿宋_GB2312" w:hAnsi="仿宋_GB2312" w:eastAsia="仿宋_GB2312" w:cs="仿宋_GB2312"/>
          <w:kern w:val="0"/>
          <w:sz w:val="32"/>
          <w:szCs w:val="32"/>
          <w:lang w:val="zh-CN"/>
        </w:rPr>
        <w:t>企业资源计划（ERP）、产品管理（PLM/PDM）、计算机辅助设计/制造/工程</w:t>
      </w:r>
      <w:r>
        <w:rPr>
          <w:rFonts w:hint="eastAsia" w:ascii="仿宋_GB2312" w:hAnsi="仿宋_GB2312" w:eastAsia="仿宋_GB2312" w:cs="仿宋_GB2312"/>
          <w:kern w:val="0"/>
          <w:sz w:val="32"/>
          <w:szCs w:val="32"/>
        </w:rPr>
        <w:t>/工艺规划</w:t>
      </w:r>
      <w:r>
        <w:rPr>
          <w:rFonts w:hint="eastAsia" w:ascii="仿宋_GB2312" w:hAnsi="仿宋_GB2312" w:eastAsia="仿宋_GB2312" w:cs="仿宋_GB2312"/>
          <w:kern w:val="0"/>
          <w:sz w:val="32"/>
          <w:szCs w:val="32"/>
          <w:lang w:val="zh-CN"/>
        </w:rPr>
        <w:t>（CAD/CAM/CAE</w:t>
      </w:r>
      <w:r>
        <w:rPr>
          <w:rFonts w:hint="eastAsia" w:ascii="仿宋_GB2312" w:hAnsi="仿宋_GB2312" w:eastAsia="仿宋_GB2312" w:cs="仿宋_GB2312"/>
          <w:kern w:val="0"/>
          <w:sz w:val="32"/>
          <w:szCs w:val="32"/>
        </w:rPr>
        <w:t>/CAPP</w:t>
      </w:r>
      <w:r>
        <w:rPr>
          <w:rFonts w:hint="eastAsia" w:ascii="仿宋_GB2312" w:hAnsi="仿宋_GB2312" w:eastAsia="仿宋_GB2312" w:cs="仿宋_GB2312"/>
          <w:kern w:val="0"/>
          <w:sz w:val="32"/>
          <w:szCs w:val="32"/>
          <w:lang w:val="zh-CN"/>
        </w:rPr>
        <w:t>）、设计仿真系统（ANSYS/CST）、制造执行系统（MES、</w:t>
      </w:r>
      <w:r>
        <w:rPr>
          <w:rFonts w:hint="eastAsia" w:ascii="仿宋_GB2312" w:hAnsi="仿宋_GB2312" w:eastAsia="仿宋_GB2312" w:cs="仿宋_GB2312"/>
          <w:kern w:val="0"/>
          <w:sz w:val="32"/>
          <w:szCs w:val="32"/>
        </w:rPr>
        <w:t>MOM</w:t>
      </w:r>
      <w:r>
        <w:rPr>
          <w:rFonts w:hint="eastAsia" w:ascii="仿宋_GB2312" w:hAnsi="仿宋_GB2312" w:eastAsia="仿宋_GB2312" w:cs="仿宋_GB2312"/>
          <w:kern w:val="0"/>
          <w:sz w:val="32"/>
          <w:szCs w:val="32"/>
          <w:lang w:val="zh-CN"/>
        </w:rPr>
        <w:t>）、质量管理系统（QMS）、设备管理系统（</w:t>
      </w:r>
      <w:r>
        <w:rPr>
          <w:rFonts w:hint="eastAsia" w:ascii="仿宋_GB2312" w:hAnsi="仿宋_GB2312" w:eastAsia="仿宋_GB2312" w:cs="仿宋_GB2312"/>
          <w:kern w:val="0"/>
          <w:sz w:val="32"/>
          <w:szCs w:val="32"/>
        </w:rPr>
        <w:t>EMS、EAP</w:t>
      </w:r>
      <w:r>
        <w:rPr>
          <w:rFonts w:hint="eastAsia" w:ascii="仿宋_GB2312" w:hAnsi="仿宋_GB2312" w:eastAsia="仿宋_GB2312" w:cs="仿宋_GB2312"/>
          <w:kern w:val="0"/>
          <w:sz w:val="32"/>
          <w:szCs w:val="32"/>
          <w:lang w:val="zh-CN"/>
        </w:rPr>
        <w:t>）、数据采集与监控系统（SCADA）、计算机集成制造系统（CIMS）、供应链管理（</w:t>
      </w:r>
      <w:r>
        <w:rPr>
          <w:rFonts w:hint="eastAsia" w:ascii="仿宋_GB2312" w:hAnsi="仿宋_GB2312" w:eastAsia="仿宋_GB2312" w:cs="仿宋_GB2312"/>
          <w:kern w:val="0"/>
          <w:sz w:val="32"/>
          <w:szCs w:val="32"/>
        </w:rPr>
        <w:t>SCM、</w:t>
      </w:r>
      <w:r>
        <w:rPr>
          <w:rFonts w:hint="eastAsia" w:ascii="仿宋_GB2312" w:hAnsi="仿宋_GB2312" w:eastAsia="仿宋_GB2312" w:cs="仿宋_GB2312"/>
          <w:kern w:val="0"/>
          <w:sz w:val="32"/>
          <w:szCs w:val="32"/>
          <w:lang w:val="zh-CN"/>
        </w:rPr>
        <w:t>SRM）、客户关系管理系统（CRM）、售后管理系统、商业智能（BI）系统、</w:t>
      </w:r>
      <w:r>
        <w:rPr>
          <w:rFonts w:hint="eastAsia" w:ascii="仿宋_GB2312" w:hAnsi="仿宋_GB2312" w:eastAsia="仿宋_GB2312" w:cs="仿宋_GB2312"/>
          <w:kern w:val="0"/>
          <w:sz w:val="32"/>
          <w:szCs w:val="32"/>
        </w:rPr>
        <w:t>能源管理系统（EMS、FMCS）、实验室管理系统（LIMS）、平台类软件（</w:t>
      </w:r>
      <w:r>
        <w:rPr>
          <w:rFonts w:hint="eastAsia" w:ascii="仿宋_GB2312" w:hAnsi="仿宋_GB2312" w:eastAsia="仿宋_GB2312" w:cs="仿宋_GB2312"/>
          <w:sz w:val="32"/>
          <w:szCs w:val="32"/>
        </w:rPr>
        <w:t>工业大数据平台、</w:t>
      </w:r>
      <w:r>
        <w:rPr>
          <w:rFonts w:hint="eastAsia" w:ascii="仿宋_GB2312" w:hAnsi="仿宋_GB2312" w:eastAsia="仿宋_GB2312" w:cs="仿宋_GB2312"/>
          <w:kern w:val="0"/>
          <w:sz w:val="32"/>
          <w:szCs w:val="32"/>
          <w:lang w:val="zh-CN"/>
        </w:rPr>
        <w:t>工业互联网平台</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zh-CN"/>
        </w:rPr>
        <w:t>、内部网络建设、信息安全等，</w:t>
      </w:r>
      <w:r>
        <w:rPr>
          <w:rFonts w:hint="eastAsia" w:ascii="仿宋_GB2312" w:hAnsi="仿宋_GB2312" w:eastAsia="仿宋_GB2312" w:cs="仿宋_GB2312"/>
          <w:kern w:val="0"/>
          <w:sz w:val="32"/>
          <w:szCs w:val="32"/>
        </w:rPr>
        <w:t>且设计、仿真、供应链管理、客户服务等相关的系统须与生产制造系统集成应用。不含</w:t>
      </w:r>
      <w:r>
        <w:rPr>
          <w:rFonts w:hint="eastAsia" w:ascii="仿宋_GB2312" w:hAnsi="仿宋_GB2312" w:eastAsia="仿宋_GB2312" w:cs="仿宋_GB2312"/>
          <w:kern w:val="0"/>
          <w:sz w:val="32"/>
          <w:szCs w:val="32"/>
          <w:lang w:val="zh-CN"/>
        </w:rPr>
        <w:t>财务管理</w:t>
      </w:r>
      <w:r>
        <w:rPr>
          <w:rFonts w:hint="eastAsia" w:ascii="仿宋_GB2312" w:hAnsi="仿宋_GB2312" w:eastAsia="仿宋_GB2312" w:cs="仿宋_GB2312"/>
          <w:kern w:val="0"/>
          <w:sz w:val="32"/>
          <w:szCs w:val="32"/>
        </w:rPr>
        <w:t>系统</w:t>
      </w:r>
      <w:r>
        <w:rPr>
          <w:rFonts w:hint="eastAsia" w:ascii="仿宋_GB2312" w:hAnsi="仿宋_GB2312" w:eastAsia="仿宋_GB2312" w:cs="仿宋_GB2312"/>
          <w:kern w:val="0"/>
          <w:sz w:val="32"/>
          <w:szCs w:val="32"/>
          <w:lang w:val="zh-CN"/>
        </w:rPr>
        <w:t>、办公自动化系统、</w:t>
      </w:r>
      <w:r>
        <w:rPr>
          <w:rFonts w:hint="eastAsia" w:ascii="仿宋_GB2312" w:hAnsi="仿宋_GB2312" w:eastAsia="仿宋_GB2312" w:cs="仿宋_GB2312"/>
          <w:kern w:val="0"/>
          <w:sz w:val="32"/>
          <w:szCs w:val="32"/>
        </w:rPr>
        <w:t>公司</w:t>
      </w:r>
      <w:r>
        <w:rPr>
          <w:rFonts w:hint="eastAsia" w:ascii="仿宋_GB2312" w:hAnsi="仿宋_GB2312" w:eastAsia="仿宋_GB2312" w:cs="仿宋_GB2312"/>
          <w:kern w:val="0"/>
          <w:sz w:val="32"/>
          <w:szCs w:val="32"/>
          <w:lang w:val="zh-CN"/>
        </w:rPr>
        <w:t>网站建设、电子商务应用</w:t>
      </w:r>
      <w:r>
        <w:rPr>
          <w:rFonts w:hint="eastAsia" w:ascii="仿宋_GB2312" w:hAnsi="仿宋_GB2312" w:eastAsia="仿宋_GB2312" w:cs="仿宋_GB2312"/>
          <w:kern w:val="0"/>
          <w:sz w:val="32"/>
          <w:szCs w:val="32"/>
        </w:rPr>
        <w:t>软件及</w:t>
      </w:r>
      <w:r>
        <w:rPr>
          <w:rFonts w:hint="eastAsia" w:ascii="仿宋_GB2312" w:hAnsi="仿宋_GB2312" w:eastAsia="仿宋_GB2312" w:cs="仿宋_GB2312"/>
          <w:kern w:val="0"/>
          <w:sz w:val="32"/>
          <w:szCs w:val="32"/>
          <w:lang w:val="zh-CN"/>
        </w:rPr>
        <w:t>非信息化用途的软件正版化、制图软件（如Adobe Illustrator）、设计软件（如</w:t>
      </w:r>
      <w:r>
        <w:rPr>
          <w:rFonts w:hint="eastAsia" w:ascii="仿宋_GB2312" w:hAnsi="仿宋_GB2312" w:eastAsia="仿宋_GB2312" w:cs="仿宋_GB2312"/>
          <w:kern w:val="0"/>
          <w:sz w:val="32"/>
          <w:szCs w:val="32"/>
        </w:rPr>
        <w:t>Photoshop</w:t>
      </w:r>
      <w:r>
        <w:rPr>
          <w:rFonts w:hint="eastAsia" w:ascii="仿宋_GB2312" w:hAnsi="仿宋_GB2312" w:eastAsia="仿宋_GB2312" w:cs="仿宋_GB2312"/>
          <w:kern w:val="0"/>
          <w:sz w:val="32"/>
          <w:szCs w:val="32"/>
          <w:lang w:val="zh-CN"/>
        </w:rPr>
        <w:t>）等相关费用。其中，外协开发费必须与具有相关开发资质的单位签订开发协议，协议需明确</w:t>
      </w:r>
      <w:r>
        <w:rPr>
          <w:rFonts w:hint="eastAsia" w:ascii="仿宋_GB2312" w:hAnsi="仿宋_GB2312" w:eastAsia="仿宋_GB2312" w:cs="仿宋_GB2312"/>
          <w:kern w:val="0"/>
          <w:sz w:val="32"/>
          <w:szCs w:val="32"/>
        </w:rPr>
        <w:t>具体</w:t>
      </w:r>
      <w:r>
        <w:rPr>
          <w:rFonts w:hint="eastAsia" w:ascii="仿宋_GB2312" w:hAnsi="仿宋_GB2312" w:eastAsia="仿宋_GB2312" w:cs="仿宋_GB2312"/>
          <w:kern w:val="0"/>
          <w:sz w:val="32"/>
          <w:szCs w:val="32"/>
          <w:lang w:val="zh-CN"/>
        </w:rPr>
        <w:t>开发内容及项目要求（包括但不限于</w:t>
      </w:r>
      <w:r>
        <w:rPr>
          <w:rFonts w:hint="eastAsia" w:ascii="仿宋_GB2312" w:hAnsi="仿宋_GB2312" w:eastAsia="仿宋_GB2312" w:cs="仿宋_GB2312"/>
          <w:kern w:val="0"/>
          <w:sz w:val="32"/>
          <w:szCs w:val="32"/>
        </w:rPr>
        <w:t>软件的需求说明、开发进度计划、开发实际参与人员情况、知识产权归属及实施费用明细等，不支持以开发名义的人员派遣费用</w:t>
      </w:r>
      <w:r>
        <w:rPr>
          <w:rFonts w:hint="eastAsia" w:ascii="仿宋_GB2312" w:hAnsi="仿宋_GB2312" w:eastAsia="仿宋_GB2312" w:cs="仿宋_GB2312"/>
          <w:kern w:val="0"/>
          <w:sz w:val="32"/>
          <w:szCs w:val="32"/>
          <w:lang w:val="zh-CN"/>
        </w:rPr>
        <w:t>），经验收合格且出具验收报告</w:t>
      </w:r>
      <w:r>
        <w:rPr>
          <w:rFonts w:hint="eastAsia" w:ascii="仿宋_GB2312" w:hAnsi="仿宋_GB2312" w:eastAsia="仿宋_GB2312" w:cs="仿宋_GB2312"/>
          <w:kern w:val="0"/>
          <w:sz w:val="32"/>
          <w:szCs w:val="32"/>
          <w:lang w:eastAsia="zh-Hans"/>
        </w:rPr>
        <w:t>；</w:t>
      </w:r>
    </w:p>
    <w:p>
      <w:pPr>
        <w:spacing w:after="0" w:line="560" w:lineRule="exact"/>
        <w:ind w:firstLine="640"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eastAsia="zh-Hans"/>
        </w:rPr>
        <w:t>系统集成</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kern w:val="0"/>
          <w:sz w:val="32"/>
          <w:szCs w:val="32"/>
          <w:lang w:val="zh-CN"/>
        </w:rPr>
        <w:t>信息系统集成及相关的咨询服务费用。其中，专家咨询费需按照《个人所得税法》的规定代扣代缴个税，并提供身份证明、个人签收单确认；</w:t>
      </w:r>
    </w:p>
    <w:p>
      <w:pPr>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zh-CN"/>
        </w:rPr>
        <w:t>网络通信及改造：</w:t>
      </w:r>
      <w:r>
        <w:rPr>
          <w:rFonts w:hint="eastAsia" w:ascii="仿宋_GB2312" w:hAnsi="仿宋_GB2312" w:eastAsia="仿宋_GB2312" w:cs="仿宋_GB2312"/>
          <w:sz w:val="32"/>
          <w:szCs w:val="32"/>
        </w:rPr>
        <w:t>是指</w:t>
      </w:r>
      <w:r>
        <w:rPr>
          <w:rFonts w:hint="eastAsia" w:ascii="仿宋_GB2312" w:hAnsi="仿宋_GB2312" w:eastAsia="仿宋_GB2312" w:cs="仿宋_GB2312"/>
          <w:kern w:val="0"/>
          <w:sz w:val="32"/>
          <w:szCs w:val="32"/>
          <w:lang w:eastAsia="zh-Hans"/>
        </w:rPr>
        <w:t>与工业互联网</w:t>
      </w:r>
      <w:r>
        <w:rPr>
          <w:rFonts w:hint="eastAsia" w:ascii="仿宋_GB2312" w:hAnsi="仿宋_GB2312" w:eastAsia="仿宋_GB2312" w:cs="仿宋_GB2312"/>
          <w:kern w:val="0"/>
          <w:sz w:val="32"/>
          <w:szCs w:val="32"/>
        </w:rPr>
        <w:t>应用</w:t>
      </w:r>
      <w:r>
        <w:rPr>
          <w:rFonts w:hint="eastAsia" w:ascii="仿宋_GB2312" w:hAnsi="仿宋_GB2312" w:eastAsia="仿宋_GB2312" w:cs="仿宋_GB2312"/>
          <w:kern w:val="0"/>
          <w:sz w:val="32"/>
          <w:szCs w:val="32"/>
          <w:lang w:eastAsia="zh-Hans"/>
        </w:rPr>
        <w:t>相关</w:t>
      </w:r>
      <w:r>
        <w:rPr>
          <w:rFonts w:hint="eastAsia" w:ascii="仿宋_GB2312" w:hAnsi="仿宋_GB2312" w:eastAsia="仿宋_GB2312" w:cs="仿宋_GB2312"/>
          <w:kern w:val="0"/>
          <w:sz w:val="32"/>
          <w:szCs w:val="32"/>
        </w:rPr>
        <w:t>的</w:t>
      </w:r>
      <w:r>
        <w:rPr>
          <w:rFonts w:hint="eastAsia" w:ascii="仿宋_GB2312" w:hAnsi="仿宋_GB2312" w:eastAsia="仿宋_GB2312" w:cs="仿宋_GB2312"/>
          <w:kern w:val="0"/>
          <w:sz w:val="32"/>
          <w:szCs w:val="32"/>
          <w:lang w:eastAsia="zh-Hans"/>
        </w:rPr>
        <w:t>专网</w:t>
      </w:r>
      <w:r>
        <w:rPr>
          <w:rFonts w:hint="eastAsia" w:ascii="仿宋_GB2312" w:hAnsi="仿宋_GB2312" w:eastAsia="仿宋_GB2312" w:cs="仿宋_GB2312"/>
          <w:kern w:val="0"/>
          <w:sz w:val="32"/>
          <w:szCs w:val="32"/>
        </w:rPr>
        <w:t>、5G</w:t>
      </w:r>
      <w:r>
        <w:rPr>
          <w:rFonts w:hint="eastAsia" w:ascii="仿宋_GB2312" w:hAnsi="仿宋_GB2312" w:eastAsia="仿宋_GB2312" w:cs="仿宋_GB2312"/>
          <w:kern w:val="0"/>
          <w:sz w:val="32"/>
          <w:szCs w:val="32"/>
          <w:lang w:val="zh-CN"/>
        </w:rPr>
        <w:t>网络通信费，和委托第三方服务商实施厂区</w:t>
      </w:r>
      <w:r>
        <w:rPr>
          <w:rFonts w:hint="eastAsia" w:ascii="仿宋_GB2312" w:hAnsi="仿宋_GB2312" w:eastAsia="仿宋_GB2312" w:cs="仿宋_GB2312"/>
          <w:kern w:val="0"/>
          <w:sz w:val="32"/>
          <w:szCs w:val="32"/>
        </w:rPr>
        <w:t>专项</w:t>
      </w:r>
      <w:r>
        <w:rPr>
          <w:rFonts w:hint="eastAsia" w:ascii="仿宋_GB2312" w:hAnsi="仿宋_GB2312" w:eastAsia="仿宋_GB2312" w:cs="仿宋_GB2312"/>
          <w:kern w:val="0"/>
          <w:sz w:val="32"/>
          <w:szCs w:val="32"/>
          <w:lang w:val="zh-CN"/>
        </w:rPr>
        <w:t>网络升级改造咨询、</w:t>
      </w:r>
      <w:r>
        <w:rPr>
          <w:rFonts w:hint="eastAsia" w:ascii="仿宋_GB2312" w:hAnsi="仿宋_GB2312" w:eastAsia="仿宋_GB2312" w:cs="仿宋_GB2312"/>
          <w:kern w:val="0"/>
          <w:sz w:val="32"/>
          <w:szCs w:val="32"/>
        </w:rPr>
        <w:t>勘察、</w:t>
      </w:r>
      <w:r>
        <w:rPr>
          <w:rFonts w:hint="eastAsia" w:ascii="仿宋_GB2312" w:hAnsi="仿宋_GB2312" w:eastAsia="仿宋_GB2312" w:cs="仿宋_GB2312"/>
          <w:kern w:val="0"/>
          <w:sz w:val="32"/>
          <w:szCs w:val="32"/>
          <w:lang w:val="zh-CN"/>
        </w:rPr>
        <w:t>规划、</w:t>
      </w:r>
      <w:r>
        <w:rPr>
          <w:rFonts w:hint="eastAsia" w:ascii="仿宋_GB2312" w:hAnsi="仿宋_GB2312" w:eastAsia="仿宋_GB2312" w:cs="仿宋_GB2312"/>
          <w:kern w:val="0"/>
          <w:sz w:val="32"/>
          <w:szCs w:val="32"/>
        </w:rPr>
        <w:t>设计、施工、监理、审计</w:t>
      </w:r>
      <w:r>
        <w:rPr>
          <w:rFonts w:hint="eastAsia" w:ascii="仿宋_GB2312" w:hAnsi="仿宋_GB2312" w:eastAsia="仿宋_GB2312" w:cs="仿宋_GB2312"/>
          <w:kern w:val="0"/>
          <w:sz w:val="32"/>
          <w:szCs w:val="32"/>
          <w:lang w:val="zh-CN"/>
        </w:rPr>
        <w:t>和委托服务等改造费用。其中，网络改造包括原有网线升级改造、5G网络的建设等；</w:t>
      </w:r>
    </w:p>
    <w:p>
      <w:pPr>
        <w:spacing w:after="0" w:line="560" w:lineRule="exact"/>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zh-CN"/>
        </w:rPr>
        <w:t>云租赁：</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公有云服务器、云存储、云容器等租赁</w:t>
      </w:r>
      <w:r>
        <w:rPr>
          <w:rFonts w:hint="eastAsia" w:ascii="仿宋_GB2312" w:hAnsi="仿宋_GB2312" w:eastAsia="仿宋_GB2312" w:cs="仿宋_GB2312"/>
          <w:kern w:val="0"/>
          <w:sz w:val="32"/>
          <w:szCs w:val="32"/>
          <w:lang w:val="zh-CN"/>
        </w:rPr>
        <w:t>费用</w:t>
      </w:r>
      <w:r>
        <w:rPr>
          <w:rFonts w:hint="eastAsia" w:ascii="仿宋_GB2312" w:hAnsi="仿宋_GB2312" w:eastAsia="仿宋_GB2312" w:cs="仿宋_GB2312"/>
          <w:kern w:val="0"/>
          <w:sz w:val="32"/>
          <w:szCs w:val="32"/>
        </w:rPr>
        <w:t>；</w:t>
      </w:r>
    </w:p>
    <w:p>
      <w:pPr>
        <w:spacing w:after="0" w:line="560" w:lineRule="exact"/>
        <w:ind w:firstLine="640" w:firstLineChars="200"/>
        <w:jc w:val="left"/>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eastAsia="zh-Hans"/>
        </w:rPr>
        <w:t>生产设备数字化改造</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kern w:val="0"/>
          <w:sz w:val="32"/>
          <w:szCs w:val="32"/>
          <w:lang w:eastAsia="zh-Hans"/>
        </w:rPr>
        <w:t>为实施生产设备数字化改造而购置的用于采集数据的传感器、</w:t>
      </w:r>
      <w:r>
        <w:rPr>
          <w:rFonts w:hint="eastAsia" w:ascii="仿宋_GB2312" w:hAnsi="仿宋_GB2312" w:eastAsia="仿宋_GB2312" w:cs="仿宋_GB2312"/>
          <w:kern w:val="0"/>
          <w:sz w:val="32"/>
          <w:szCs w:val="32"/>
        </w:rPr>
        <w:t>网络扩展模块</w:t>
      </w:r>
      <w:r>
        <w:rPr>
          <w:rFonts w:hint="eastAsia" w:ascii="仿宋_GB2312" w:hAnsi="仿宋_GB2312" w:eastAsia="仿宋_GB2312" w:cs="仿宋_GB2312"/>
          <w:kern w:val="0"/>
          <w:sz w:val="32"/>
          <w:szCs w:val="32"/>
          <w:lang w:eastAsia="zh-Hans"/>
        </w:rPr>
        <w:t>、网络终端</w:t>
      </w:r>
      <w:r>
        <w:rPr>
          <w:rFonts w:hint="eastAsia" w:ascii="仿宋_GB2312" w:hAnsi="仿宋_GB2312" w:eastAsia="仿宋_GB2312" w:cs="仿宋_GB2312"/>
          <w:kern w:val="0"/>
          <w:sz w:val="32"/>
          <w:szCs w:val="32"/>
        </w:rPr>
        <w:t>、设备采集接口授权</w:t>
      </w:r>
      <w:r>
        <w:rPr>
          <w:rFonts w:hint="eastAsia" w:ascii="仿宋_GB2312" w:hAnsi="仿宋_GB2312" w:eastAsia="仿宋_GB2312" w:cs="仿宋_GB2312"/>
          <w:kern w:val="0"/>
          <w:sz w:val="32"/>
          <w:szCs w:val="32"/>
          <w:lang w:eastAsia="zh-Hans"/>
        </w:rPr>
        <w:t>等相关硬件设备</w:t>
      </w:r>
      <w:r>
        <w:rPr>
          <w:rFonts w:hint="eastAsia" w:ascii="仿宋_GB2312" w:hAnsi="仿宋_GB2312" w:eastAsia="仿宋_GB2312" w:cs="仿宋_GB2312"/>
          <w:kern w:val="0"/>
          <w:sz w:val="32"/>
          <w:szCs w:val="32"/>
        </w:rPr>
        <w:t>（不含生产设备）</w:t>
      </w:r>
      <w:r>
        <w:rPr>
          <w:rFonts w:hint="eastAsia" w:ascii="仿宋_GB2312" w:hAnsi="仿宋_GB2312" w:eastAsia="仿宋_GB2312" w:cs="仿宋_GB2312"/>
          <w:kern w:val="0"/>
          <w:sz w:val="32"/>
          <w:szCs w:val="32"/>
          <w:lang w:eastAsia="zh-Hans"/>
        </w:rPr>
        <w:t>；</w:t>
      </w:r>
    </w:p>
    <w:p>
      <w:pPr>
        <w:pStyle w:val="2"/>
        <w:spacing w:after="0" w:line="560" w:lineRule="exact"/>
        <w:ind w:firstLine="640" w:firstLineChars="200"/>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eastAsia="zh-Hans"/>
        </w:rPr>
        <w:t>数字化改造服务</w:t>
      </w:r>
      <w:r>
        <w:rPr>
          <w:rFonts w:hint="eastAsia" w:ascii="仿宋_GB2312" w:hAnsi="仿宋_GB2312" w:eastAsia="仿宋_GB2312" w:cs="仿宋_GB2312"/>
          <w:kern w:val="0"/>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kern w:val="0"/>
          <w:sz w:val="32"/>
          <w:szCs w:val="32"/>
          <w:lang w:eastAsia="zh-Hans"/>
        </w:rPr>
        <w:t>申报单位委托第三方服务商实施数字化、网络化、智能化改造过程中实际发生的</w:t>
      </w:r>
      <w:r>
        <w:rPr>
          <w:rFonts w:hint="eastAsia" w:ascii="仿宋_GB2312" w:hAnsi="仿宋_GB2312" w:eastAsia="仿宋_GB2312" w:cs="仿宋_GB2312"/>
          <w:kern w:val="0"/>
          <w:sz w:val="32"/>
          <w:szCs w:val="32"/>
        </w:rPr>
        <w:t>工业互联网诊断、咨询、规划、设计、解决方案、</w:t>
      </w:r>
      <w:r>
        <w:rPr>
          <w:rFonts w:ascii="仿宋_GB2312" w:hAnsi="仿宋_GB2312" w:eastAsia="仿宋_GB2312" w:cs="仿宋_GB2312"/>
          <w:kern w:val="0"/>
          <w:sz w:val="32"/>
          <w:szCs w:val="32"/>
        </w:rPr>
        <w:t>改造</w:t>
      </w:r>
      <w:r>
        <w:rPr>
          <w:rFonts w:hint="eastAsia" w:ascii="仿宋_GB2312" w:hAnsi="仿宋_GB2312" w:eastAsia="仿宋_GB2312" w:cs="仿宋_GB2312"/>
          <w:kern w:val="0"/>
          <w:sz w:val="32"/>
          <w:szCs w:val="32"/>
        </w:rPr>
        <w:t>实施</w:t>
      </w:r>
      <w:r>
        <w:rPr>
          <w:rFonts w:hint="eastAsia" w:ascii="仿宋_GB2312" w:hAnsi="仿宋_GB2312" w:eastAsia="仿宋_GB2312" w:cs="仿宋_GB2312"/>
          <w:kern w:val="0"/>
          <w:sz w:val="32"/>
          <w:szCs w:val="32"/>
          <w:lang w:eastAsia="zh-Hans"/>
        </w:rPr>
        <w:t>等委托服务费</w:t>
      </w:r>
      <w:r>
        <w:rPr>
          <w:rFonts w:hint="eastAsia" w:ascii="仿宋_GB2312" w:hAnsi="仿宋_GB2312" w:eastAsia="仿宋_GB2312" w:cs="仿宋_GB2312"/>
          <w:kern w:val="0"/>
          <w:sz w:val="32"/>
          <w:szCs w:val="32"/>
        </w:rPr>
        <w:t>。</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（五）项目投资建设费用总额</w:t>
      </w:r>
    </w:p>
    <w:p>
      <w:pPr>
        <w:autoSpaceDE w:val="0"/>
        <w:spacing w:after="0"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1.项目总投资建设费用</w:t>
      </w:r>
      <w:r>
        <w:rPr>
          <w:rFonts w:hint="eastAsia" w:ascii="仿宋_GB2312" w:eastAsia="仿宋_GB2312"/>
          <w:b/>
          <w:bCs/>
          <w:sz w:val="32"/>
          <w:szCs w:val="32"/>
        </w:rPr>
        <w:t>：</w:t>
      </w:r>
      <w:r>
        <w:rPr>
          <w:rFonts w:hint="eastAsia" w:ascii="仿宋_GB2312" w:hAnsi="仿宋_GB2312" w:eastAsia="仿宋_GB2312" w:cs="仿宋_GB2312"/>
          <w:sz w:val="32"/>
          <w:szCs w:val="32"/>
          <w:shd w:val="clear" w:color="auto" w:fill="FFFFFF"/>
        </w:rPr>
        <w:t>指扣除可抵扣、可减免税款后的相关支出费用，以有正规发票且截至申报截止日相关款项实际已支付为依据。项目单位取得的增值税专用发票，可抵扣、可减免税额不论是否发生实质抵扣或减免，均予以剔除，不计入项目完成投资金额。</w:t>
      </w:r>
    </w:p>
    <w:p>
      <w:pPr>
        <w:spacing w:after="0" w:line="560" w:lineRule="exact"/>
        <w:ind w:firstLine="643" w:firstLineChars="200"/>
        <w:rPr>
          <w:rFonts w:ascii="仿宋_GB2312" w:eastAsia="仿宋_GB2312"/>
          <w:sz w:val="32"/>
          <w:szCs w:val="32"/>
        </w:rPr>
      </w:pPr>
      <w:r>
        <w:rPr>
          <w:rFonts w:hint="eastAsia" w:ascii="仿宋_GB2312" w:hAnsi="??" w:eastAsia="仿宋_GB2312" w:cs="仿宋_GB2312"/>
          <w:b/>
          <w:sz w:val="32"/>
          <w:szCs w:val="32"/>
          <w:lang w:bidi="ar"/>
        </w:rPr>
        <w:t>2.项目投资建设费用总额</w:t>
      </w:r>
      <w:r>
        <w:rPr>
          <w:rFonts w:hint="eastAsia" w:ascii="仿宋_GB2312" w:eastAsia="仿宋_GB2312"/>
          <w:b/>
          <w:bCs/>
          <w:sz w:val="32"/>
          <w:szCs w:val="32"/>
        </w:rPr>
        <w:t>门槛条件：</w:t>
      </w:r>
      <w:r>
        <w:rPr>
          <w:rFonts w:hint="eastAsia" w:ascii="仿宋_GB2312" w:eastAsia="仿宋_GB2312"/>
          <w:sz w:val="32"/>
          <w:szCs w:val="32"/>
        </w:rPr>
        <w:t>经审计后</w:t>
      </w:r>
      <w:r>
        <w:rPr>
          <w:rFonts w:ascii="仿宋_GB2312" w:eastAsia="仿宋_GB2312"/>
          <w:sz w:val="32"/>
          <w:szCs w:val="32"/>
        </w:rPr>
        <w:t>，</w:t>
      </w:r>
      <w:r>
        <w:rPr>
          <w:rFonts w:hint="eastAsia" w:ascii="仿宋_GB2312" w:eastAsia="仿宋_GB2312"/>
          <w:sz w:val="32"/>
          <w:szCs w:val="32"/>
          <w:lang w:eastAsia="zh-Hans"/>
        </w:rPr>
        <w:t>计入资助</w:t>
      </w:r>
      <w:r>
        <w:rPr>
          <w:rFonts w:hint="eastAsia" w:ascii="仿宋_GB2312" w:eastAsia="仿宋_GB2312"/>
          <w:sz w:val="32"/>
          <w:szCs w:val="32"/>
        </w:rPr>
        <w:t>的项目投资总额应达到500万元，不符合的不予资助。</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（五）审计要点</w:t>
      </w:r>
    </w:p>
    <w:p>
      <w:pPr>
        <w:spacing w:after="0" w:line="560" w:lineRule="exact"/>
        <w:ind w:firstLine="643" w:firstLineChars="200"/>
        <w:rPr>
          <w:rFonts w:ascii="仿宋_GB2312" w:eastAsia="仿宋_GB2312" w:cs="Calibri"/>
          <w:bCs/>
          <w:sz w:val="32"/>
          <w:szCs w:val="32"/>
        </w:rPr>
      </w:pPr>
      <w:r>
        <w:rPr>
          <w:rFonts w:hint="eastAsia" w:ascii="仿宋_GB2312" w:hAnsi="仿宋" w:eastAsia="仿宋_GB2312"/>
          <w:b/>
          <w:bCs/>
          <w:sz w:val="32"/>
          <w:szCs w:val="32"/>
        </w:rPr>
        <w:t>1.审计范围确认</w:t>
      </w:r>
      <w:r>
        <w:rPr>
          <w:rFonts w:hint="eastAsia" w:ascii="仿宋_GB2312" w:eastAsia="仿宋_GB2312" w:cs="Calibri"/>
          <w:b/>
          <w:bCs/>
          <w:sz w:val="32"/>
          <w:szCs w:val="32"/>
          <w:lang w:bidi="ar"/>
        </w:rPr>
        <w:t>。</w:t>
      </w:r>
      <w:r>
        <w:rPr>
          <w:rFonts w:ascii="仿宋_GB2312" w:eastAsia="仿宋_GB2312" w:cs="Calibri"/>
          <w:bCs/>
          <w:sz w:val="32"/>
          <w:szCs w:val="32"/>
        </w:rPr>
        <w:t>审计时应先确认项目申报单位提供的被审计资料信息是否与项目申请书中填写的项目费用清单一致（不得自行增减），</w:t>
      </w:r>
      <w:r>
        <w:rPr>
          <w:rFonts w:hint="eastAsia" w:ascii="仿宋_GB2312" w:eastAsia="仿宋_GB2312" w:cs="Calibri"/>
          <w:bCs/>
          <w:sz w:val="32"/>
          <w:szCs w:val="32"/>
        </w:rPr>
        <w:t>再按照项目申请书中填报的项目建设费用清单进行盘点审核，申报</w:t>
      </w:r>
      <w:r>
        <w:rPr>
          <w:rFonts w:ascii="仿宋_GB2312" w:eastAsia="仿宋_GB2312" w:cs="Calibri"/>
          <w:bCs/>
          <w:sz w:val="32"/>
          <w:szCs w:val="32"/>
        </w:rPr>
        <w:t>清单以外的不计入审计</w:t>
      </w:r>
      <w:r>
        <w:rPr>
          <w:rFonts w:hint="eastAsia" w:ascii="仿宋_GB2312" w:eastAsia="仿宋_GB2312" w:cs="Calibri"/>
          <w:bCs/>
          <w:sz w:val="32"/>
          <w:szCs w:val="32"/>
        </w:rPr>
        <w:t>范畴。</w:t>
      </w:r>
      <w:r>
        <w:rPr>
          <w:rFonts w:hint="eastAsia" w:ascii="仿宋_GB2312" w:eastAsia="仿宋_GB2312"/>
          <w:sz w:val="32"/>
          <w:szCs w:val="32"/>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kern w:val="0"/>
          <w:sz w:val="32"/>
          <w:szCs w:val="32"/>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2.一致性确认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项目</w:t>
      </w:r>
      <w:r>
        <w:rPr>
          <w:rFonts w:hint="eastAsia" w:ascii="仿宋_GB2312" w:eastAsia="仿宋_GB2312"/>
          <w:sz w:val="32"/>
          <w:szCs w:val="32"/>
        </w:rPr>
        <w:t>申报单位与项目实施单位应为</w:t>
      </w:r>
      <w:r>
        <w:rPr>
          <w:rFonts w:hint="eastAsia" w:ascii="仿宋_GB2312" w:hAnsi="Calibri" w:eastAsia="仿宋_GB2312" w:cs="Times New Roman"/>
          <w:sz w:val="32"/>
          <w:szCs w:val="32"/>
        </w:rPr>
        <w:t>同一主体</w:t>
      </w:r>
      <w:r>
        <w:rPr>
          <w:rFonts w:hint="eastAsia" w:ascii="仿宋_GB2312" w:eastAsia="仿宋_GB2312"/>
          <w:sz w:val="32"/>
          <w:szCs w:val="32"/>
        </w:rPr>
        <w:t>；</w:t>
      </w:r>
      <w:r>
        <w:rPr>
          <w:rFonts w:ascii="仿宋_GB2312" w:eastAsia="仿宋_GB2312" w:cs="Calibri"/>
          <w:bCs/>
          <w:sz w:val="32"/>
          <w:szCs w:val="32"/>
        </w:rPr>
        <w:t>项目</w:t>
      </w:r>
      <w:r>
        <w:rPr>
          <w:rFonts w:hint="eastAsia" w:ascii="仿宋_GB2312" w:eastAsia="仿宋_GB2312" w:cs="Calibri"/>
          <w:bCs/>
          <w:sz w:val="32"/>
          <w:szCs w:val="32"/>
        </w:rPr>
        <w:t>建设</w:t>
      </w:r>
      <w:r>
        <w:rPr>
          <w:rFonts w:ascii="仿宋_GB2312" w:eastAsia="仿宋_GB2312" w:cs="Calibri"/>
          <w:bCs/>
          <w:sz w:val="32"/>
          <w:szCs w:val="32"/>
        </w:rPr>
        <w:t>费用清单</w:t>
      </w:r>
      <w:r>
        <w:rPr>
          <w:rFonts w:hint="eastAsia" w:ascii="仿宋_GB2312" w:hAnsi="宋体" w:eastAsia="仿宋_GB2312" w:cs="宋体"/>
          <w:kern w:val="0"/>
          <w:sz w:val="32"/>
          <w:szCs w:val="32"/>
        </w:rPr>
        <w:t>中所列相关投入原则上应</w:t>
      </w:r>
      <w:r>
        <w:rPr>
          <w:rFonts w:hint="eastAsia" w:ascii="仿宋_GB2312" w:eastAsia="仿宋_GB2312" w:cs="Calibri"/>
          <w:sz w:val="32"/>
          <w:szCs w:val="32"/>
          <w:lang w:bidi="ar"/>
        </w:rPr>
        <w:t>由项目</w:t>
      </w:r>
      <w:r>
        <w:rPr>
          <w:rFonts w:hint="eastAsia" w:ascii="仿宋_GB2312" w:eastAsia="仿宋_GB2312"/>
          <w:sz w:val="32"/>
          <w:szCs w:val="32"/>
        </w:rPr>
        <w:t>申报</w:t>
      </w:r>
      <w:r>
        <w:rPr>
          <w:rFonts w:hint="eastAsia" w:ascii="仿宋_GB2312" w:eastAsia="仿宋_GB2312" w:cs="Calibri"/>
          <w:sz w:val="32"/>
          <w:szCs w:val="32"/>
          <w:lang w:bidi="ar"/>
        </w:rPr>
        <w:t>单位直接采购，采购合同上的采购单位、发票单位、实际付款单位（投资主体）与申报单位的名称必须一致，且应</w:t>
      </w:r>
      <w:r>
        <w:rPr>
          <w:rFonts w:hint="eastAsia" w:ascii="仿宋_GB2312" w:hAnsi="宋体" w:eastAsia="仿宋_GB2312" w:cs="宋体"/>
          <w:kern w:val="0"/>
          <w:sz w:val="32"/>
          <w:szCs w:val="32"/>
        </w:rPr>
        <w:t>为项目申报单位自用，即</w:t>
      </w:r>
      <w:r>
        <w:rPr>
          <w:rFonts w:hint="eastAsia" w:ascii="仿宋_GB2312" w:eastAsia="仿宋_GB2312"/>
          <w:sz w:val="32"/>
          <w:szCs w:val="32"/>
        </w:rPr>
        <w:t>使用</w:t>
      </w:r>
      <w:r>
        <w:rPr>
          <w:rFonts w:hint="eastAsia" w:ascii="仿宋_GB2312" w:eastAsia="仿宋_GB2312" w:cs="Calibri"/>
          <w:sz w:val="32"/>
          <w:szCs w:val="32"/>
          <w:lang w:bidi="ar"/>
        </w:rPr>
        <w:t>单位</w:t>
      </w:r>
      <w:r>
        <w:rPr>
          <w:rFonts w:hint="eastAsia" w:ascii="仿宋_GB2312" w:eastAsia="仿宋_GB2312"/>
          <w:sz w:val="32"/>
          <w:szCs w:val="32"/>
        </w:rPr>
        <w:t>与申报</w:t>
      </w:r>
      <w:r>
        <w:rPr>
          <w:rFonts w:hint="eastAsia" w:ascii="仿宋_GB2312" w:eastAsia="仿宋_GB2312" w:cs="Calibri"/>
          <w:sz w:val="32"/>
          <w:szCs w:val="32"/>
          <w:lang w:bidi="ar"/>
        </w:rPr>
        <w:t>单位</w:t>
      </w:r>
      <w:r>
        <w:rPr>
          <w:rFonts w:hint="eastAsia" w:ascii="仿宋_GB2312" w:eastAsia="仿宋_GB2312"/>
          <w:sz w:val="32"/>
          <w:szCs w:val="32"/>
        </w:rPr>
        <w:t>一致</w:t>
      </w:r>
      <w:r>
        <w:rPr>
          <w:rFonts w:hint="eastAsia" w:ascii="仿宋_GB2312" w:eastAsia="仿宋_GB2312" w:cs="Calibri"/>
          <w:sz w:val="32"/>
          <w:szCs w:val="32"/>
          <w:lang w:bidi="ar"/>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3.真实性确认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4.关联性确认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rPr>
        <w:t>项目建设费用清单中所列相关投入应与所申报项目具备关联性，</w:t>
      </w:r>
      <w:r>
        <w:rPr>
          <w:rFonts w:hint="eastAsia" w:ascii="仿宋_GB2312" w:hAnsi="宋体" w:eastAsia="仿宋_GB2312" w:cs="仿宋_GB2312"/>
          <w:kern w:val="0"/>
          <w:sz w:val="32"/>
          <w:szCs w:val="32"/>
          <w:lang w:bidi="ar"/>
        </w:rPr>
        <w:t>与申报项目</w:t>
      </w:r>
      <w:r>
        <w:rPr>
          <w:rFonts w:hint="eastAsia" w:ascii="仿宋_GB2312" w:eastAsia="仿宋_GB2312" w:cs="Calibri"/>
          <w:sz w:val="32"/>
          <w:szCs w:val="32"/>
          <w:lang w:bidi="ar"/>
        </w:rPr>
        <w:t>的</w:t>
      </w:r>
      <w:r>
        <w:rPr>
          <w:rFonts w:hint="eastAsia" w:ascii="仿宋_GB2312" w:hAnsi="宋体" w:eastAsia="仿宋_GB2312" w:cs="宋体"/>
          <w:kern w:val="0"/>
          <w:sz w:val="32"/>
          <w:szCs w:val="32"/>
        </w:rPr>
        <w:t>建设内容及提高</w:t>
      </w:r>
      <w:r>
        <w:rPr>
          <w:rFonts w:hint="eastAsia" w:ascii="仿宋_GB2312" w:eastAsia="仿宋_GB2312" w:cs="Calibri"/>
          <w:sz w:val="32"/>
          <w:szCs w:val="32"/>
          <w:lang w:bidi="ar"/>
        </w:rPr>
        <w:t>企业生产效率、生产能力等</w:t>
      </w:r>
      <w:r>
        <w:rPr>
          <w:rFonts w:hint="eastAsia" w:ascii="仿宋_GB2312" w:hAnsi="宋体" w:eastAsia="仿宋_GB2312" w:cs="宋体"/>
          <w:kern w:val="0"/>
          <w:sz w:val="32"/>
          <w:szCs w:val="32"/>
        </w:rPr>
        <w:t>目标具有</w:t>
      </w:r>
      <w:r>
        <w:rPr>
          <w:rFonts w:hint="eastAsia" w:ascii="仿宋_GB2312" w:eastAsia="仿宋_GB2312" w:cs="Calibri"/>
          <w:sz w:val="32"/>
          <w:szCs w:val="32"/>
          <w:lang w:bidi="ar"/>
        </w:rPr>
        <w:t>直接关系</w:t>
      </w:r>
      <w:r>
        <w:rPr>
          <w:rFonts w:hint="eastAsia" w:ascii="仿宋_GB2312" w:hAnsi="宋体" w:eastAsia="仿宋_GB2312" w:cs="宋体"/>
          <w:kern w:val="0"/>
          <w:sz w:val="32"/>
          <w:szCs w:val="32"/>
        </w:rPr>
        <w:t>。</w:t>
      </w:r>
    </w:p>
    <w:p>
      <w:pPr>
        <w:spacing w:line="560" w:lineRule="exact"/>
        <w:ind w:firstLine="643" w:firstLineChars="200"/>
        <w:rPr>
          <w:rFonts w:hint="eastAsia" w:ascii="仿宋_GB2312" w:hAnsi="宋体" w:eastAsia="仿宋_GB2312" w:cs="宋体"/>
          <w:kern w:val="0"/>
          <w:sz w:val="32"/>
          <w:szCs w:val="32"/>
        </w:rPr>
      </w:pPr>
      <w:r>
        <w:rPr>
          <w:rFonts w:hint="eastAsia" w:ascii="仿宋_GB2312" w:eastAsia="仿宋_GB2312" w:cs="Calibri"/>
          <w:b/>
          <w:bCs/>
          <w:sz w:val="32"/>
          <w:szCs w:val="32"/>
          <w:lang w:bidi="ar"/>
        </w:rPr>
        <w:t>5.价值评估公允性</w:t>
      </w:r>
      <w:r>
        <w:rPr>
          <w:rFonts w:hint="eastAsia" w:ascii="仿宋_GB2312" w:hAnsi="宋体" w:eastAsia="仿宋_GB2312" w:cs="宋体"/>
          <w:b/>
          <w:bCs/>
          <w:kern w:val="0"/>
          <w:sz w:val="32"/>
          <w:szCs w:val="32"/>
        </w:rPr>
        <w:t>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sz w:val="32"/>
          <w:szCs w:val="32"/>
        </w:rPr>
        <w:t>。</w:t>
      </w:r>
    </w:p>
    <w:p>
      <w:pPr>
        <w:pStyle w:val="13"/>
        <w:spacing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6.会计科目确认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lang w:bidi="ar"/>
        </w:rPr>
        <w:t>根据审计时该笔费用所计入的会计科目确认，不允许申报单位临时进行会计科目调整；但如项目申报单位填报</w:t>
      </w:r>
      <w:r>
        <w:rPr>
          <w:rFonts w:hint="eastAsia" w:ascii="仿宋_GB2312" w:hAnsi="宋体" w:eastAsia="仿宋_GB2312" w:cs="宋体"/>
          <w:kern w:val="0"/>
          <w:sz w:val="32"/>
          <w:szCs w:val="32"/>
        </w:rPr>
        <w:t>项目建设费用清单</w:t>
      </w:r>
      <w:r>
        <w:rPr>
          <w:rFonts w:hint="eastAsia" w:ascii="仿宋_GB2312" w:hAnsi="宋体" w:eastAsia="仿宋_GB2312" w:cs="宋体"/>
          <w:kern w:val="0"/>
          <w:sz w:val="32"/>
          <w:szCs w:val="32"/>
          <w:lang w:bidi="ar"/>
        </w:rPr>
        <w:t>时分类错误，可根据实际核实情况进行</w:t>
      </w:r>
      <w:r>
        <w:rPr>
          <w:rFonts w:hint="eastAsia" w:ascii="仿宋_GB2312" w:hAnsi="华文楷体" w:eastAsia="仿宋_GB2312"/>
          <w:sz w:val="32"/>
          <w:szCs w:val="32"/>
        </w:rPr>
        <w:t>费用类别</w:t>
      </w:r>
      <w:r>
        <w:rPr>
          <w:rFonts w:hint="eastAsia" w:ascii="仿宋_GB2312" w:hAnsi="宋体" w:eastAsia="仿宋_GB2312" w:cs="宋体"/>
          <w:kern w:val="0"/>
          <w:sz w:val="32"/>
          <w:szCs w:val="32"/>
          <w:lang w:bidi="ar"/>
        </w:rPr>
        <w:t>调整。</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7.凭据审查</w:t>
      </w:r>
      <w:r>
        <w:rPr>
          <w:rFonts w:hint="eastAsia" w:ascii="仿宋_GB2312" w:eastAsia="仿宋_GB2312" w:cs="Calibri"/>
          <w:b/>
          <w:bCs/>
          <w:sz w:val="32"/>
          <w:szCs w:val="32"/>
          <w:lang w:bidi="ar"/>
        </w:rPr>
        <w:t>。</w:t>
      </w:r>
      <w:r>
        <w:rPr>
          <w:rFonts w:hint="eastAsia" w:ascii="仿宋_GB2312" w:eastAsia="仿宋_GB2312" w:cs="Calibri"/>
          <w:bCs/>
          <w:sz w:val="32"/>
          <w:szCs w:val="32"/>
        </w:rPr>
        <w:t>审计机构应核查申报单位是否按照会计准则及时登记入账，凭证、发票、合同、银行回单等是否齐全。</w:t>
      </w:r>
      <w:r>
        <w:rPr>
          <w:rFonts w:hint="eastAsia" w:ascii="仿宋_GB2312" w:eastAsia="仿宋_GB2312" w:cs="Calibri"/>
          <w:sz w:val="32"/>
          <w:szCs w:val="32"/>
          <w:lang w:bidi="ar"/>
        </w:rPr>
        <w:t>发票和付款时间应当在实施期内，期外不计入审计范畴。除进口设备外，项目支出需提供发票联；发票联质押在银行、设备租赁公司等其他机构的，可由企业短期借出，由审计机构加盖审验章、留存复印件再归还。</w:t>
      </w:r>
    </w:p>
    <w:p>
      <w:pPr>
        <w:pStyle w:val="13"/>
        <w:spacing w:line="560" w:lineRule="exact"/>
        <w:ind w:firstLine="643"/>
        <w:rPr>
          <w:rFonts w:ascii="仿宋_GB2312" w:eastAsia="仿宋_GB2312" w:cs="仿宋_GB2312"/>
          <w:sz w:val="32"/>
          <w:szCs w:val="32"/>
          <w:lang w:bidi="ar"/>
        </w:rPr>
      </w:pPr>
      <w:r>
        <w:rPr>
          <w:rFonts w:hint="eastAsia" w:ascii="仿宋_GB2312" w:hAnsi="??" w:eastAsia="仿宋_GB2312" w:cs="仿宋_GB2312"/>
          <w:b/>
          <w:sz w:val="32"/>
          <w:szCs w:val="32"/>
          <w:lang w:bidi="ar"/>
        </w:rPr>
        <w:t>8.项目资助期限界定。</w:t>
      </w:r>
      <w:r>
        <w:rPr>
          <w:rFonts w:hint="eastAsia" w:ascii="仿宋_GB2312" w:hAnsi="仿宋" w:eastAsia="仿宋_GB2312"/>
          <w:sz w:val="32"/>
          <w:szCs w:val="32"/>
        </w:rPr>
        <w:t>申报的项目建设期或实施期应当在申请指南规定的期限内，且发票时间和付款时间应当在申报的项目建设期或实施期内。</w:t>
      </w:r>
      <w:r>
        <w:rPr>
          <w:rStyle w:val="11"/>
          <w:rFonts w:hint="eastAsia" w:ascii="仿宋_GB2312" w:hAnsi="宋体" w:eastAsia="仿宋_GB2312" w:cs="Arial"/>
          <w:b w:val="0"/>
          <w:kern w:val="0"/>
          <w:sz w:val="32"/>
          <w:szCs w:val="32"/>
        </w:rPr>
        <w:t>项目资助期不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终止日，即</w:t>
      </w:r>
      <w:r>
        <w:rPr>
          <w:rFonts w:hint="eastAsia" w:ascii="仿宋_GB2312" w:hAnsi="仿宋" w:eastAsia="仿宋_GB2312"/>
          <w:sz w:val="32"/>
          <w:szCs w:val="32"/>
        </w:rPr>
        <w:t>超出建设期或实施期的发票或付款，不予以确认（但合同中已明确的定金、质保金、预付款等除外）。其中，</w:t>
      </w:r>
      <w:r>
        <w:rPr>
          <w:rFonts w:hint="eastAsia" w:ascii="仿宋_GB2312" w:eastAsia="仿宋_GB2312" w:cs="Calibri"/>
          <w:sz w:val="32"/>
          <w:szCs w:val="32"/>
          <w:lang w:bidi="ar"/>
        </w:rPr>
        <w:t>进口设备和工器具以海关进口报关单申报</w:t>
      </w:r>
      <w:r>
        <w:rPr>
          <w:rFonts w:hint="eastAsia" w:ascii="仿宋_GB2312" w:eastAsia="仿宋_GB2312" w:cs="仿宋_GB2312"/>
          <w:sz w:val="32"/>
          <w:szCs w:val="32"/>
          <w:lang w:bidi="ar"/>
        </w:rPr>
        <w:t>日期为发票时间</w:t>
      </w:r>
      <w:r>
        <w:rPr>
          <w:rFonts w:hint="eastAsia" w:ascii="仿宋_GB2312" w:hAnsi="仿宋" w:eastAsia="仿宋_GB2312"/>
          <w:sz w:val="32"/>
          <w:szCs w:val="32"/>
        </w:rPr>
        <w:t>。</w:t>
      </w:r>
    </w:p>
    <w:p>
      <w:pPr>
        <w:autoSpaceDE w:val="0"/>
        <w:spacing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9.项目</w:t>
      </w:r>
      <w:r>
        <w:rPr>
          <w:rFonts w:hint="eastAsia" w:ascii="仿宋_GB2312" w:eastAsia="仿宋_GB2312"/>
          <w:b/>
          <w:bCs/>
          <w:sz w:val="32"/>
          <w:szCs w:val="32"/>
        </w:rPr>
        <w:t>投资审计金额确认。</w:t>
      </w:r>
      <w:r>
        <w:rPr>
          <w:rFonts w:hint="eastAsia" w:ascii="仿宋_GB2312" w:hAnsi="宋体" w:eastAsia="仿宋_GB2312" w:cs="宋体"/>
          <w:kern w:val="0"/>
          <w:sz w:val="32"/>
          <w:szCs w:val="32"/>
        </w:rPr>
        <w:t>以项目建设费用清单</w:t>
      </w:r>
      <w:r>
        <w:rPr>
          <w:rFonts w:hint="eastAsia" w:ascii="仿宋_GB2312" w:hAnsi="仿宋" w:eastAsia="仿宋_GB2312"/>
          <w:sz w:val="32"/>
          <w:szCs w:val="32"/>
        </w:rPr>
        <w:t>为审计范围，</w:t>
      </w:r>
      <w:r>
        <w:rPr>
          <w:rFonts w:hint="eastAsia" w:ascii="仿宋_GB2312" w:eastAsia="仿宋_GB2312"/>
          <w:sz w:val="32"/>
          <w:szCs w:val="32"/>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sz w:val="32"/>
          <w:szCs w:val="32"/>
          <w:shd w:val="clear" w:color="auto" w:fill="FFFFFF"/>
        </w:rPr>
        <w:t>项目单位取得的增值税专用发票，可抵扣、</w:t>
      </w:r>
      <w:r>
        <w:rPr>
          <w:rFonts w:hint="eastAsia" w:ascii="仿宋_GB2312" w:eastAsia="仿宋_GB2312"/>
          <w:sz w:val="32"/>
          <w:szCs w:val="32"/>
        </w:rPr>
        <w:t>可减免</w:t>
      </w:r>
      <w:r>
        <w:rPr>
          <w:rFonts w:hint="eastAsia" w:ascii="仿宋_GB2312" w:hAnsi="仿宋_GB2312" w:eastAsia="仿宋_GB2312" w:cs="仿宋_GB2312"/>
          <w:sz w:val="32"/>
          <w:szCs w:val="32"/>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10.支付方式界定</w:t>
      </w:r>
      <w:r>
        <w:rPr>
          <w:rFonts w:hint="eastAsia" w:ascii="仿宋_GB2312" w:eastAsia="仿宋_GB2312" w:cs="Calibri"/>
          <w:b/>
          <w:bCs/>
          <w:sz w:val="32"/>
          <w:szCs w:val="32"/>
          <w:lang w:bidi="ar"/>
        </w:rPr>
        <w:t>。</w:t>
      </w:r>
      <w:r>
        <w:rPr>
          <w:rFonts w:hint="eastAsia" w:ascii="仿宋_GB2312" w:eastAsia="仿宋_GB2312" w:cs="Calibri"/>
          <w:bCs/>
          <w:sz w:val="32"/>
          <w:szCs w:val="32"/>
        </w:rPr>
        <w:t>对于项目支出由集团、集团采购中心等第三方代为付款、收款的情形，需要在采购合同中有明确规定，且付款资金完备，否则一般不予确认。具体依据</w:t>
      </w:r>
      <w:r>
        <w:rPr>
          <w:rFonts w:ascii="仿宋_GB2312" w:eastAsia="仿宋_GB2312" w:cs="Calibri"/>
          <w:bCs/>
          <w:sz w:val="32"/>
          <w:szCs w:val="32"/>
        </w:rPr>
        <w:t>《市工业和信息化局专项资金项目专项审计通用原则和标准（2022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bCs/>
          <w:sz w:val="32"/>
          <w:szCs w:val="32"/>
        </w:rPr>
        <w:t>执行。</w:t>
      </w:r>
      <w:r>
        <w:rPr>
          <w:rFonts w:hint="eastAsia" w:ascii="仿宋_GB2312" w:eastAsia="仿宋_GB2312" w:cs="Calibri"/>
          <w:sz w:val="32"/>
          <w:szCs w:val="32"/>
          <w:lang w:bidi="ar"/>
        </w:rPr>
        <w:t>以银行承兑汇票或商业承兑汇票方式支付设备款的，对于银行承兑汇票以汇票到期日确认为付款日期；对于商业承兑汇票根据申报单位提供银行付款的回单确认付款日期。</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11.</w:t>
      </w:r>
      <w:r>
        <w:rPr>
          <w:rFonts w:ascii="仿宋_GB2312" w:eastAsia="仿宋_GB2312" w:cs="Calibri"/>
          <w:b/>
          <w:sz w:val="32"/>
          <w:szCs w:val="32"/>
        </w:rPr>
        <w:t>借款费用</w:t>
      </w:r>
      <w:r>
        <w:rPr>
          <w:rFonts w:hint="eastAsia" w:ascii="仿宋_GB2312" w:eastAsia="仿宋_GB2312" w:cs="Calibri"/>
          <w:b/>
          <w:sz w:val="32"/>
          <w:szCs w:val="32"/>
        </w:rPr>
        <w:t>核算。</w:t>
      </w:r>
      <w:r>
        <w:rPr>
          <w:rFonts w:ascii="仿宋_GB2312" w:eastAsia="仿宋_GB2312" w:cs="Calibri"/>
          <w:bCs/>
          <w:sz w:val="32"/>
          <w:szCs w:val="32"/>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sz w:val="32"/>
          <w:szCs w:val="32"/>
        </w:rPr>
        <w:t>。</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12</w:t>
      </w:r>
      <w:r>
        <w:rPr>
          <w:rFonts w:ascii="仿宋_GB2312" w:eastAsia="仿宋_GB2312" w:cs="Calibri"/>
          <w:b/>
          <w:sz w:val="32"/>
          <w:szCs w:val="32"/>
        </w:rPr>
        <w:t>.</w:t>
      </w:r>
      <w:r>
        <w:rPr>
          <w:rFonts w:hint="eastAsia" w:ascii="仿宋_GB2312" w:eastAsia="仿宋_GB2312" w:cs="Calibri"/>
          <w:b/>
          <w:sz w:val="32"/>
          <w:szCs w:val="32"/>
        </w:rPr>
        <w:t>质保金。</w:t>
      </w:r>
      <w:r>
        <w:rPr>
          <w:rFonts w:ascii="仿宋_GB2312" w:eastAsia="仿宋_GB2312" w:cs="Calibri"/>
          <w:bCs/>
          <w:sz w:val="32"/>
          <w:szCs w:val="32"/>
        </w:rPr>
        <w:t>未支付金额如仅为因质量保障计划按合理比率</w:t>
      </w:r>
      <w:r>
        <w:rPr>
          <w:rFonts w:hint="eastAsia" w:ascii="仿宋_GB2312" w:eastAsia="仿宋_GB2312" w:cs="Calibri"/>
          <w:bCs/>
          <w:sz w:val="32"/>
          <w:szCs w:val="32"/>
        </w:rPr>
        <w:t>（10%及以内）</w:t>
      </w:r>
      <w:r>
        <w:rPr>
          <w:rFonts w:ascii="仿宋_GB2312" w:eastAsia="仿宋_GB2312" w:cs="Calibri"/>
          <w:bCs/>
          <w:sz w:val="32"/>
          <w:szCs w:val="32"/>
        </w:rPr>
        <w:t>计算的质保金，视同项目投入金额计算（如属分期付款而非质保金，不予确认）。</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13</w:t>
      </w:r>
      <w:r>
        <w:rPr>
          <w:rFonts w:ascii="仿宋_GB2312" w:eastAsia="仿宋_GB2312" w:cs="Calibri"/>
          <w:bCs/>
          <w:sz w:val="32"/>
          <w:szCs w:val="32"/>
        </w:rPr>
        <w:t>.对于未盘点到设备实物的支出或未投入使用的设备，不予以确认</w:t>
      </w:r>
      <w:r>
        <w:rPr>
          <w:rFonts w:hint="eastAsia" w:ascii="仿宋_GB2312" w:eastAsia="仿宋_GB2312" w:cs="Calibri"/>
          <w:bCs/>
          <w:sz w:val="32"/>
          <w:szCs w:val="32"/>
        </w:rPr>
        <w:t>。</w:t>
      </w:r>
      <w:r>
        <w:rPr>
          <w:rFonts w:hint="eastAsia" w:ascii="仿宋_GB2312" w:hAnsi="宋体" w:eastAsia="仿宋_GB2312" w:cs="宋体"/>
          <w:kern w:val="0"/>
          <w:sz w:val="32"/>
          <w:szCs w:val="32"/>
          <w:lang w:bidi="ar"/>
        </w:rPr>
        <w:t>原则上设备</w:t>
      </w:r>
      <w:r>
        <w:rPr>
          <w:rFonts w:hint="eastAsia" w:ascii="仿宋_GB2312" w:eastAsia="仿宋_GB2312" w:cs="Calibri"/>
          <w:sz w:val="32"/>
          <w:szCs w:val="32"/>
          <w:lang w:bidi="ar"/>
        </w:rPr>
        <w:t>应</w:t>
      </w:r>
      <w:r>
        <w:rPr>
          <w:rFonts w:hint="eastAsia" w:ascii="仿宋_GB2312" w:hAnsi="宋体" w:eastAsia="仿宋_GB2312" w:cs="宋体"/>
          <w:kern w:val="0"/>
          <w:sz w:val="32"/>
          <w:szCs w:val="32"/>
        </w:rPr>
        <w:t>放置在项目申报单位所属场地（关联公司也不予认可），</w:t>
      </w:r>
      <w:r>
        <w:rPr>
          <w:rFonts w:hint="eastAsia" w:ascii="仿宋_GB2312" w:eastAsia="仿宋_GB2312" w:cs="Calibri"/>
          <w:sz w:val="32"/>
          <w:szCs w:val="32"/>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14</w:t>
      </w:r>
      <w:r>
        <w:rPr>
          <w:rFonts w:ascii="仿宋_GB2312" w:eastAsia="仿宋_GB2312" w:cs="Calibri"/>
          <w:bCs/>
          <w:sz w:val="32"/>
          <w:szCs w:val="32"/>
        </w:rPr>
        <w:t>.项目单位的人员、房租、装修、水电、日常办公用品等支出，不予以确认</w:t>
      </w:r>
      <w:r>
        <w:rPr>
          <w:rFonts w:hint="eastAsia" w:ascii="仿宋_GB2312" w:eastAsia="仿宋_GB2312" w:cs="Calibri"/>
          <w:bCs/>
          <w:sz w:val="32"/>
          <w:szCs w:val="32"/>
        </w:rPr>
        <w:t>。</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15</w:t>
      </w:r>
      <w:r>
        <w:rPr>
          <w:rFonts w:ascii="仿宋_GB2312" w:eastAsia="仿宋_GB2312" w:cs="Calibri"/>
          <w:bCs/>
          <w:sz w:val="32"/>
          <w:szCs w:val="32"/>
        </w:rPr>
        <w:t>.其他未明确的，按照《市工业和信息化局专项资金项目专项审计通用原则和标准（2022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sz w:val="32"/>
          <w:szCs w:val="32"/>
          <w:lang w:bidi="ar"/>
        </w:rPr>
        <w:t>进行审核。</w:t>
      </w:r>
    </w:p>
    <w:p>
      <w:pPr>
        <w:spacing w:after="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五、审计报告内容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基于</w:t>
      </w:r>
      <w:r>
        <w:rPr>
          <w:rFonts w:hint="eastAsia" w:ascii="仿宋_GB2312" w:eastAsia="仿宋_GB2312" w:cs="Calibri"/>
          <w:sz w:val="32"/>
          <w:szCs w:val="32"/>
          <w:lang w:bidi="ar"/>
        </w:rPr>
        <w:t>《市工业和信息化局专项资金项目专项审计通用原则和标准（2022年修订版）》审计报告应体现内容基础上，</w:t>
      </w:r>
      <w:r>
        <w:rPr>
          <w:rFonts w:hint="eastAsia" w:ascii="仿宋_GB2312" w:eastAsia="仿宋_GB2312"/>
          <w:sz w:val="32"/>
          <w:szCs w:val="32"/>
        </w:rPr>
        <w:t>包括但不限于以下内容：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2.项目基本情况。项目名称、项目具体实施地点、实施期限、项目建设主要内容等。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3.项目审计情况。一是限制性条件审查</w:t>
      </w:r>
      <w:r>
        <w:rPr>
          <w:rFonts w:ascii="仿宋_GB2312" w:eastAsia="仿宋_GB2312"/>
          <w:sz w:val="32"/>
          <w:szCs w:val="32"/>
          <w:lang w:eastAsia="zh-Hans"/>
        </w:rPr>
        <w:t>。</w:t>
      </w:r>
      <w:r>
        <w:rPr>
          <w:rFonts w:hint="eastAsia" w:ascii="仿宋_GB2312" w:eastAsia="仿宋_GB2312"/>
          <w:sz w:val="32"/>
          <w:szCs w:val="32"/>
        </w:rPr>
        <w:t>二是项目投资情况。项目申报投资额、经审计符合申报规定的投资及其构成。三是审计结论。</w:t>
      </w:r>
    </w:p>
    <w:p>
      <w:pPr>
        <w:tabs>
          <w:tab w:val="left" w:pos="426"/>
        </w:tabs>
        <w:spacing w:after="0" w:line="560" w:lineRule="exact"/>
        <w:ind w:firstLine="640" w:firstLineChars="200"/>
        <w:jc w:val="left"/>
        <w:rPr>
          <w:rFonts w:ascii="仿宋_GB2312" w:eastAsia="仿宋_GB2312"/>
          <w:sz w:val="32"/>
          <w:szCs w:val="32"/>
        </w:rPr>
      </w:pPr>
      <w:r>
        <w:rPr>
          <w:rFonts w:ascii="仿宋_GB2312" w:eastAsia="仿宋_GB2312"/>
          <w:sz w:val="32"/>
          <w:szCs w:val="32"/>
        </w:rPr>
        <w:t>4.其他事项说明。披露重复申报率</w:t>
      </w:r>
      <w:r>
        <w:rPr>
          <w:rFonts w:hint="eastAsia" w:ascii="仿宋_GB2312" w:eastAsia="仿宋_GB2312"/>
          <w:sz w:val="32"/>
          <w:szCs w:val="32"/>
        </w:rPr>
        <w:t>（超过10%）</w:t>
      </w:r>
      <w:r>
        <w:rPr>
          <w:rFonts w:ascii="仿宋_GB2312" w:eastAsia="仿宋_GB2312"/>
          <w:sz w:val="32"/>
          <w:szCs w:val="32"/>
        </w:rPr>
        <w:t>或核减率</w:t>
      </w:r>
      <w:r>
        <w:rPr>
          <w:rFonts w:hint="eastAsia" w:ascii="仿宋_GB2312" w:eastAsia="仿宋_GB2312"/>
          <w:sz w:val="32"/>
          <w:szCs w:val="32"/>
        </w:rPr>
        <w:t>（超过20%）</w:t>
      </w:r>
      <w:r>
        <w:rPr>
          <w:rFonts w:ascii="仿宋_GB2312" w:eastAsia="仿宋_GB2312"/>
          <w:sz w:val="32"/>
          <w:szCs w:val="32"/>
        </w:rPr>
        <w:t>等异常情况，并附</w:t>
      </w:r>
      <w:r>
        <w:rPr>
          <w:rFonts w:ascii="仿宋_GB2312" w:eastAsia="仿宋_GB2312" w:cs="Calibri"/>
          <w:bCs/>
          <w:sz w:val="32"/>
          <w:szCs w:val="32"/>
        </w:rPr>
        <w:t>项目费用明细清单</w:t>
      </w:r>
      <w:r>
        <w:rPr>
          <w:rFonts w:hint="eastAsia" w:ascii="仿宋_GB2312" w:eastAsia="仿宋_GB2312"/>
          <w:sz w:val="32"/>
          <w:szCs w:val="32"/>
        </w:rPr>
        <w:t>等相关附件</w:t>
      </w:r>
      <w:r>
        <w:rPr>
          <w:rFonts w:ascii="仿宋_GB2312" w:eastAsia="仿宋_GB2312"/>
          <w:sz w:val="32"/>
          <w:szCs w:val="32"/>
        </w:rPr>
        <w:t>。</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br w:type="page"/>
      </w:r>
    </w:p>
    <w:p>
      <w:pPr>
        <w:pStyle w:val="2"/>
      </w:pPr>
    </w:p>
    <w:p>
      <w:pPr>
        <w:pStyle w:val="3"/>
        <w:keepNext w:val="0"/>
        <w:keepLines w:val="0"/>
        <w:spacing w:before="0" w:after="0" w:line="560" w:lineRule="exact"/>
        <w:jc w:val="center"/>
        <w:rPr>
          <w:rFonts w:hint="eastAsia" w:ascii="方正小标宋简体" w:eastAsia="方正小标宋简体" w:hAnsiTheme="majorEastAsia"/>
          <w:b w:val="0"/>
        </w:rPr>
      </w:pPr>
      <w:r>
        <w:rPr>
          <w:rFonts w:hint="eastAsia" w:ascii="方正小标宋简体" w:eastAsia="方正小标宋简体" w:hAnsiTheme="majorEastAsia"/>
          <w:b w:val="0"/>
        </w:rPr>
        <w:t>深圳市工业互联网扶持计划专项审计原则</w:t>
      </w:r>
    </w:p>
    <w:p>
      <w:pPr>
        <w:spacing w:after="0" w:line="560" w:lineRule="exact"/>
        <w:jc w:val="center"/>
        <w:rPr>
          <w:rFonts w:ascii="仿宋_GB2312" w:eastAsia="仿宋_GB2312"/>
          <w:sz w:val="32"/>
          <w:szCs w:val="32"/>
        </w:rPr>
      </w:pPr>
      <w:r>
        <w:rPr>
          <w:rFonts w:hint="eastAsia" w:ascii="仿宋_GB2312" w:eastAsia="仿宋_GB2312"/>
          <w:sz w:val="32"/>
          <w:szCs w:val="32"/>
        </w:rPr>
        <w:t>-工业互联网平台建设项目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一、总体要求</w:t>
      </w:r>
    </w:p>
    <w:p>
      <w:pPr>
        <w:spacing w:after="0" w:line="560" w:lineRule="exact"/>
        <w:ind w:firstLine="640" w:firstLineChars="200"/>
      </w:pPr>
      <w:r>
        <w:rPr>
          <w:rFonts w:hint="eastAsia" w:ascii="仿宋_GB2312" w:hAnsi="Calibri" w:eastAsia="仿宋_GB2312" w:cs="Calibri"/>
          <w:sz w:val="32"/>
          <w:szCs w:val="32"/>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kern w:val="0"/>
          <w:sz w:val="32"/>
          <w:szCs w:val="32"/>
        </w:rPr>
        <w:t>申请指南</w:t>
      </w:r>
      <w:r>
        <w:rPr>
          <w:rFonts w:hint="eastAsia" w:ascii="仿宋_GB2312" w:hAnsi="Calibri" w:eastAsia="仿宋_GB2312" w:cs="Calibri"/>
          <w:sz w:val="32"/>
          <w:szCs w:val="32"/>
          <w:lang w:bidi="ar"/>
        </w:rPr>
        <w:t>等专项资金管理规定，</w:t>
      </w:r>
      <w:r>
        <w:rPr>
          <w:rFonts w:hint="eastAsia" w:ascii="仿宋_GB2312" w:hAnsi="Calibri" w:eastAsia="仿宋_GB2312" w:cs="Calibri"/>
          <w:b/>
          <w:bCs/>
          <w:sz w:val="32"/>
          <w:szCs w:val="32"/>
          <w:lang w:bidi="ar"/>
        </w:rPr>
        <w:t>以《市工业和信息化局专项资金项目专项审计通用原则和标准》（2022年修订版）为基础，</w:t>
      </w:r>
      <w:r>
        <w:rPr>
          <w:rFonts w:hint="eastAsia" w:ascii="仿宋_GB2312" w:hAnsi="Calibri" w:eastAsia="仿宋_GB2312" w:cs="Calibri"/>
          <w:sz w:val="32"/>
          <w:szCs w:val="32"/>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ins w:id="10" w:author="陈微波" w:date="2024-10-08T18:03:22Z"/>
          <w:rFonts w:hint="eastAsia" w:ascii="仿宋_GB2312" w:eastAsia="仿宋_GB2312"/>
          <w:sz w:val="32"/>
          <w:szCs w:val="32"/>
        </w:rPr>
      </w:pPr>
      <w:ins w:id="11" w:author="陈微波" w:date="2024-10-08T18:03:22Z">
        <w:r>
          <w:rPr>
            <w:rFonts w:hint="eastAsia" w:ascii="仿宋_GB2312" w:eastAsia="仿宋_GB2312"/>
            <w:sz w:val="32"/>
            <w:szCs w:val="32"/>
          </w:rPr>
          <w:t>（一）《深圳市关于新形势下加快工业企业技术改造升级的若干措施》（深府办规〔2023〕6号）</w:t>
        </w:r>
      </w:ins>
    </w:p>
    <w:p>
      <w:pPr>
        <w:spacing w:after="0" w:line="560" w:lineRule="exact"/>
        <w:ind w:firstLine="640" w:firstLineChars="200"/>
        <w:rPr>
          <w:ins w:id="12" w:author="陈微波" w:date="2024-10-08T18:03:22Z"/>
          <w:rFonts w:ascii="仿宋_GB2312" w:hAnsi="Calibri" w:eastAsia="仿宋_GB2312" w:cs="Calibri"/>
          <w:sz w:val="32"/>
          <w:szCs w:val="32"/>
          <w:lang w:bidi="ar"/>
        </w:rPr>
      </w:pPr>
      <w:ins w:id="13" w:author="陈微波" w:date="2024-10-08T18:03:22Z">
        <w:r>
          <w:rPr>
            <w:rFonts w:hint="eastAsia" w:ascii="仿宋_GB2312" w:hAnsi="Calibri" w:eastAsia="仿宋_GB2312" w:cs="Calibri"/>
            <w:sz w:val="32"/>
            <w:szCs w:val="32"/>
            <w:lang w:bidi="ar"/>
          </w:rPr>
          <w:t>（</w:t>
        </w:r>
      </w:ins>
      <w:ins w:id="14" w:author="陈微波" w:date="2024-10-08T18:03:22Z">
        <w:r>
          <w:rPr>
            <w:rFonts w:hint="eastAsia" w:ascii="仿宋_GB2312" w:hAnsi="Calibri" w:eastAsia="仿宋_GB2312" w:cs="Calibri"/>
            <w:sz w:val="32"/>
            <w:szCs w:val="32"/>
            <w:lang w:eastAsia="zh-CN" w:bidi="ar"/>
          </w:rPr>
          <w:t>二</w:t>
        </w:r>
      </w:ins>
      <w:ins w:id="15" w:author="陈微波" w:date="2024-10-08T18:03:22Z">
        <w:r>
          <w:rPr>
            <w:rFonts w:hint="eastAsia" w:ascii="仿宋_GB2312" w:hAnsi="Calibri" w:eastAsia="仿宋_GB2312" w:cs="Calibri"/>
            <w:sz w:val="32"/>
            <w:szCs w:val="32"/>
            <w:lang w:bidi="ar"/>
          </w:rPr>
          <w:t>）《</w:t>
        </w:r>
      </w:ins>
      <w:ins w:id="16" w:author="陈微波" w:date="2024-10-08T18:03:22Z">
        <w:r>
          <w:rPr>
            <w:rFonts w:hint="eastAsia" w:ascii="仿宋_GB2312" w:hAnsi="宋体" w:eastAsia="仿宋_GB2312" w:cs="仿宋_GB2312"/>
            <w:kern w:val="0"/>
            <w:sz w:val="32"/>
            <w:szCs w:val="32"/>
          </w:rPr>
          <w:t>深圳市工业和信息化局企业技术改造项目扶持计划操作规程</w:t>
        </w:r>
      </w:ins>
      <w:ins w:id="17" w:author="陈微波" w:date="2024-10-08T18:03:22Z">
        <w:r>
          <w:rPr>
            <w:rFonts w:hint="eastAsia" w:ascii="仿宋_GB2312" w:hAnsi="Calibri" w:eastAsia="仿宋_GB2312" w:cs="Calibri"/>
            <w:sz w:val="32"/>
            <w:szCs w:val="32"/>
            <w:lang w:bidi="ar"/>
          </w:rPr>
          <w:t>》（深工信规〔2024〕12号）</w:t>
        </w:r>
      </w:ins>
    </w:p>
    <w:p>
      <w:pPr>
        <w:spacing w:after="0" w:line="560" w:lineRule="exact"/>
        <w:ind w:firstLine="640" w:firstLineChars="200"/>
        <w:rPr>
          <w:ins w:id="18" w:author="陈微波" w:date="2024-10-08T18:03:22Z"/>
        </w:rPr>
      </w:pPr>
      <w:ins w:id="19" w:author="陈微波" w:date="2024-10-08T18:03:22Z">
        <w:r>
          <w:rPr>
            <w:rFonts w:hint="eastAsia" w:ascii="仿宋_GB2312" w:hAnsi="Calibri" w:eastAsia="仿宋_GB2312" w:cs="Calibri"/>
            <w:sz w:val="32"/>
            <w:szCs w:val="32"/>
            <w:lang w:bidi="ar"/>
          </w:rPr>
          <w:t>（</w:t>
        </w:r>
      </w:ins>
      <w:ins w:id="20" w:author="陈微波" w:date="2024-10-08T18:03:22Z">
        <w:r>
          <w:rPr>
            <w:rFonts w:hint="eastAsia" w:ascii="仿宋_GB2312" w:hAnsi="Calibri" w:eastAsia="仿宋_GB2312" w:cs="Calibri"/>
            <w:sz w:val="32"/>
            <w:szCs w:val="32"/>
            <w:lang w:eastAsia="zh-CN" w:bidi="ar"/>
          </w:rPr>
          <w:t>三</w:t>
        </w:r>
      </w:ins>
      <w:ins w:id="21" w:author="陈微波" w:date="2024-10-08T18:03:22Z">
        <w:r>
          <w:rPr>
            <w:rFonts w:hint="eastAsia" w:ascii="仿宋_GB2312" w:hAnsi="Calibri" w:eastAsia="仿宋_GB2312" w:cs="Calibri"/>
            <w:sz w:val="32"/>
            <w:szCs w:val="32"/>
            <w:lang w:bidi="ar"/>
          </w:rPr>
          <w:t>）</w:t>
        </w:r>
      </w:ins>
      <w:ins w:id="22" w:author="陈微波" w:date="2024-10-08T18:03:22Z">
        <w:r>
          <w:rPr>
            <w:rFonts w:hint="eastAsia" w:ascii="仿宋_GB2312" w:hAnsi="宋体" w:eastAsia="仿宋_GB2312" w:cs="宋体"/>
            <w:kern w:val="0"/>
            <w:sz w:val="32"/>
            <w:szCs w:val="32"/>
          </w:rPr>
          <w:t>《2025年深圳市工业和信息化局企业技术改造项目扶持计划申报指南》</w:t>
        </w:r>
      </w:ins>
    </w:p>
    <w:p>
      <w:pPr>
        <w:spacing w:after="0" w:line="560" w:lineRule="exact"/>
        <w:ind w:firstLine="640" w:firstLineChars="200"/>
        <w:rPr>
          <w:del w:id="23" w:author="陈微波" w:date="2024-10-08T18:03:22Z"/>
          <w:rFonts w:ascii="仿宋_GB2312" w:hAnsi="Calibri" w:eastAsia="仿宋_GB2312" w:cs="Calibri"/>
          <w:sz w:val="32"/>
          <w:szCs w:val="32"/>
          <w:lang w:bidi="ar"/>
        </w:rPr>
      </w:pPr>
      <w:del w:id="24" w:author="陈微波" w:date="2024-10-08T18:03:22Z">
        <w:r>
          <w:rPr>
            <w:rFonts w:hint="eastAsia" w:ascii="仿宋_GB2312" w:hAnsi="Calibri" w:eastAsia="仿宋_GB2312" w:cs="Calibri"/>
            <w:sz w:val="32"/>
            <w:szCs w:val="32"/>
            <w:lang w:bidi="ar"/>
          </w:rPr>
          <w:delText>（一）《</w:delText>
        </w:r>
      </w:del>
      <w:del w:id="25" w:author="陈微波" w:date="2024-10-08T18:03:22Z">
        <w:r>
          <w:rPr>
            <w:rFonts w:hint="eastAsia" w:ascii="仿宋_GB2312" w:hAnsi="宋体" w:eastAsia="仿宋_GB2312" w:cs="仿宋_GB2312"/>
            <w:kern w:val="0"/>
            <w:sz w:val="32"/>
            <w:szCs w:val="32"/>
          </w:rPr>
          <w:delText>深圳市工业和信息化局企业技术改造项目扶持计划操作规程</w:delText>
        </w:r>
      </w:del>
      <w:del w:id="26" w:author="陈微波" w:date="2024-10-08T18:03:22Z">
        <w:r>
          <w:rPr>
            <w:rFonts w:hint="eastAsia" w:ascii="仿宋_GB2312" w:hAnsi="Calibri" w:eastAsia="仿宋_GB2312" w:cs="Calibri"/>
            <w:sz w:val="32"/>
            <w:szCs w:val="32"/>
            <w:lang w:bidi="ar"/>
          </w:rPr>
          <w:delText>》（深工信规〔2024〕12号）</w:delText>
        </w:r>
      </w:del>
    </w:p>
    <w:p>
      <w:pPr>
        <w:spacing w:after="0" w:line="560" w:lineRule="exact"/>
        <w:ind w:firstLine="640" w:firstLineChars="200"/>
        <w:rPr>
          <w:del w:id="27" w:author="陈微波" w:date="2024-10-08T18:03:22Z"/>
        </w:rPr>
      </w:pPr>
      <w:del w:id="28" w:author="陈微波" w:date="2024-10-08T18:03:22Z">
        <w:r>
          <w:rPr>
            <w:rFonts w:hint="eastAsia" w:ascii="仿宋_GB2312" w:hAnsi="Calibri" w:eastAsia="仿宋_GB2312" w:cs="Calibri"/>
            <w:sz w:val="32"/>
            <w:szCs w:val="32"/>
            <w:lang w:bidi="ar"/>
          </w:rPr>
          <w:delText>（二）</w:delText>
        </w:r>
      </w:del>
      <w:del w:id="29" w:author="陈微波" w:date="2024-10-08T18:03:22Z">
        <w:r>
          <w:rPr>
            <w:rFonts w:hint="eastAsia" w:ascii="仿宋_GB2312" w:hAnsi="宋体" w:eastAsia="仿宋_GB2312" w:cs="宋体"/>
            <w:kern w:val="0"/>
            <w:sz w:val="32"/>
            <w:szCs w:val="32"/>
          </w:rPr>
          <w:delText>《2025年深圳市工业和信息化局企业技术改造项目扶持计划申报指南》</w:delText>
        </w:r>
      </w:del>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三、限定性条件审查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lang w:bidi="ar"/>
        </w:rPr>
      </w:pPr>
      <w:r>
        <w:rPr>
          <w:rFonts w:hint="eastAsia" w:ascii="仿宋_GB2312" w:hAnsi="Calibri" w:eastAsia="仿宋_GB2312" w:cs="Calibri"/>
          <w:b w:val="0"/>
          <w:bCs w:val="0"/>
          <w:lang w:bidi="ar"/>
        </w:rPr>
        <w:t>（一）申报单位为在深圳市内（含深汕特别合作区，下同）实际从事经营活动，具有独立法人资格或按国家统计局相关规定可视同法人单位的企业；</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（二）申报单位成立时间不低于3年（</w:t>
      </w:r>
      <w:ins w:id="30" w:author="陈微波" w:date="2024-10-08T18:04:25Z">
        <w:r>
          <w:rPr>
            <w:rFonts w:hint="eastAsia" w:ascii="仿宋_GB2312" w:eastAsia="仿宋_GB2312"/>
            <w:sz w:val="32"/>
            <w:szCs w:val="32"/>
          </w:rPr>
          <w:t>应</w:t>
        </w:r>
      </w:ins>
      <w:ins w:id="31" w:author="陈微波" w:date="2024-10-08T18:04:25Z">
        <w:r>
          <w:rPr>
            <w:rFonts w:hint="eastAsia" w:ascii="仿宋_GB2312" w:hAnsi="宋体" w:eastAsia="仿宋_GB2312"/>
            <w:sz w:val="32"/>
            <w:szCs w:val="32"/>
            <w:shd w:val="clear" w:color="auto" w:fill="FFFFFF"/>
          </w:rPr>
          <w:t>于2021年9月30日前注册成立</w:t>
        </w:r>
      </w:ins>
      <w:ins w:id="32" w:author="陈微波" w:date="2024-10-08T18:04:25Z">
        <w:r>
          <w:rPr>
            <w:rFonts w:hint="eastAsia" w:ascii="仿宋_GB2312" w:hAnsi="宋体" w:eastAsia="仿宋_GB2312"/>
            <w:sz w:val="32"/>
            <w:szCs w:val="32"/>
            <w:shd w:val="clear" w:color="auto" w:fill="FFFFFF"/>
            <w:lang w:eastAsia="zh-CN"/>
          </w:rPr>
          <w:t>；</w:t>
        </w:r>
      </w:ins>
      <w:r>
        <w:rPr>
          <w:rFonts w:hint="eastAsia" w:ascii="仿宋_GB2312" w:hAnsi="Calibri" w:eastAsia="仿宋_GB2312" w:cs="Calibri"/>
          <w:sz w:val="32"/>
          <w:szCs w:val="32"/>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（四）</w:t>
      </w:r>
      <w:r>
        <w:rPr>
          <w:rFonts w:hint="eastAsia" w:ascii="仿宋_GB2312" w:hAnsi="Times New Roman" w:eastAsia="仿宋_GB2312" w:cs="Times New Roman"/>
          <w:sz w:val="32"/>
          <w:szCs w:val="32"/>
        </w:rPr>
        <w:t>项目实施地在深圳市内，项目实施地与申报情况一致，且项目已实施完毕；</w:t>
      </w:r>
    </w:p>
    <w:p>
      <w:pPr>
        <w:spacing w:after="0" w:line="560" w:lineRule="exact"/>
        <w:ind w:firstLine="640" w:firstLineChars="200"/>
        <w:rPr>
          <w:rFonts w:hint="eastAsia" w:ascii="仿宋_GB2312" w:hAnsi="Calibri" w:eastAsia="仿宋_GB2312" w:cs="Calibri"/>
          <w:sz w:val="32"/>
          <w:szCs w:val="32"/>
          <w:lang w:eastAsia="zh-CN" w:bidi="ar"/>
        </w:rPr>
      </w:pPr>
      <w:r>
        <w:rPr>
          <w:rFonts w:hint="eastAsia" w:ascii="仿宋_GB2312" w:hAnsi="Calibri" w:eastAsia="仿宋_GB2312" w:cs="Calibri"/>
          <w:sz w:val="32"/>
          <w:szCs w:val="32"/>
          <w:lang w:bidi="ar"/>
        </w:rPr>
        <w:t>（五）申报单位与项目实施主体为同一主体</w:t>
      </w:r>
      <w:ins w:id="33" w:author="陈微波" w:date="2024-10-08T18:03:44Z">
        <w:r>
          <w:rPr>
            <w:rFonts w:hint="eastAsia" w:ascii="仿宋_GB2312" w:hAnsi="Calibri" w:eastAsia="仿宋_GB2312" w:cs="Calibri"/>
            <w:sz w:val="32"/>
            <w:szCs w:val="32"/>
            <w:lang w:eastAsia="zh-CN" w:bidi="ar"/>
          </w:rPr>
          <w:t>；</w:t>
        </w:r>
      </w:ins>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（六）项目所属产业不属于现行国家产业结构调整指导目录中的“淘汰类”和“限制类”</w:t>
      </w:r>
      <w:r>
        <w:rPr>
          <w:rFonts w:hint="eastAsia" w:ascii="仿宋_GB2312" w:hAnsi="宋体" w:eastAsia="仿宋_GB2312" w:cs="Times New Roman"/>
          <w:sz w:val="32"/>
          <w:szCs w:val="32"/>
          <w:shd w:val="clear" w:color="auto" w:fill="FFFFFF"/>
        </w:rPr>
        <w:t>，且</w:t>
      </w:r>
      <w:r>
        <w:rPr>
          <w:rFonts w:hint="eastAsia" w:ascii="仿宋_GB2312" w:hAnsi="Times New Roman" w:eastAsia="仿宋_GB2312" w:cs="Times New Roman"/>
          <w:sz w:val="32"/>
          <w:szCs w:val="32"/>
        </w:rPr>
        <w:t>不属于政府投资建设或购买服务的项目。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四、专项条件审核</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（一）营业收入审核</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以年度审计报告为准，申报单位上年度的营业收入（单体数非合并数）应满足：跨行业跨领域工业互联网平台项目不</w:t>
      </w:r>
      <w:r>
        <w:rPr>
          <w:rFonts w:hint="eastAsia" w:ascii="仿宋_GB2312" w:hAnsi="Calibri" w:eastAsia="仿宋_GB2312" w:cs="Calibri"/>
          <w:sz w:val="32"/>
          <w:szCs w:val="32"/>
          <w:lang w:eastAsia="zh-Hans" w:bidi="ar"/>
        </w:rPr>
        <w:t>低</w:t>
      </w:r>
      <w:r>
        <w:rPr>
          <w:rFonts w:hint="eastAsia" w:ascii="仿宋_GB2312" w:hAnsi="Calibri" w:eastAsia="仿宋_GB2312" w:cs="Calibri"/>
          <w:sz w:val="32"/>
          <w:szCs w:val="32"/>
          <w:lang w:bidi="ar"/>
        </w:rPr>
        <w:t>于1亿元</w:t>
      </w:r>
      <w:r>
        <w:rPr>
          <w:rFonts w:hint="eastAsia" w:ascii="仿宋_GB2312" w:hAnsi="仿宋_GB2312" w:eastAsia="仿宋_GB2312" w:cs="仿宋_GB2312"/>
          <w:kern w:val="0"/>
          <w:sz w:val="32"/>
          <w:szCs w:val="32"/>
          <w:lang w:val="zh-CN"/>
        </w:rPr>
        <w:t>；</w:t>
      </w:r>
      <w:r>
        <w:rPr>
          <w:rFonts w:hint="eastAsia" w:ascii="仿宋_GB2312" w:hAnsi="Calibri" w:eastAsia="仿宋_GB2312" w:cs="Calibri"/>
          <w:sz w:val="32"/>
          <w:szCs w:val="32"/>
          <w:lang w:bidi="ar"/>
        </w:rPr>
        <w:t>行业级工业互联网平台项目不</w:t>
      </w:r>
      <w:r>
        <w:rPr>
          <w:rFonts w:hint="eastAsia" w:ascii="仿宋_GB2312" w:hAnsi="Calibri" w:eastAsia="仿宋_GB2312" w:cs="Calibri"/>
          <w:sz w:val="32"/>
          <w:szCs w:val="32"/>
          <w:lang w:eastAsia="zh-Hans" w:bidi="ar"/>
        </w:rPr>
        <w:t>低</w:t>
      </w:r>
      <w:r>
        <w:rPr>
          <w:rFonts w:hint="eastAsia" w:ascii="仿宋_GB2312" w:hAnsi="Calibri" w:eastAsia="仿宋_GB2312" w:cs="Calibri"/>
          <w:sz w:val="32"/>
          <w:szCs w:val="32"/>
          <w:lang w:bidi="ar"/>
        </w:rPr>
        <w:t>于5000万元</w:t>
      </w:r>
      <w:r>
        <w:rPr>
          <w:rFonts w:hint="eastAsia" w:ascii="仿宋_GB2312" w:hAnsi="仿宋_GB2312" w:eastAsia="仿宋_GB2312" w:cs="仿宋_GB2312"/>
          <w:kern w:val="0"/>
          <w:sz w:val="32"/>
          <w:szCs w:val="32"/>
          <w:lang w:val="zh-CN"/>
        </w:rPr>
        <w:t>；</w:t>
      </w:r>
      <w:r>
        <w:rPr>
          <w:rFonts w:hint="eastAsia" w:ascii="仿宋_GB2312" w:hAnsi="Calibri" w:eastAsia="仿宋_GB2312" w:cs="Calibri"/>
          <w:sz w:val="32"/>
          <w:szCs w:val="32"/>
          <w:lang w:bidi="ar"/>
        </w:rPr>
        <w:t>专业型工业互联网平台项目不</w:t>
      </w:r>
      <w:r>
        <w:rPr>
          <w:rFonts w:hint="eastAsia" w:ascii="仿宋_GB2312" w:hAnsi="Calibri" w:eastAsia="仿宋_GB2312" w:cs="Calibri"/>
          <w:sz w:val="32"/>
          <w:szCs w:val="32"/>
          <w:lang w:eastAsia="zh-Hans" w:bidi="ar"/>
        </w:rPr>
        <w:t>低</w:t>
      </w:r>
      <w:r>
        <w:rPr>
          <w:rFonts w:hint="eastAsia" w:ascii="仿宋_GB2312" w:hAnsi="Calibri" w:eastAsia="仿宋_GB2312" w:cs="Calibri"/>
          <w:sz w:val="32"/>
          <w:szCs w:val="32"/>
          <w:lang w:bidi="ar"/>
        </w:rPr>
        <w:t>于2500万元。</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（二）与平台签订合同的付费企业类型及数量审核</w:t>
      </w:r>
    </w:p>
    <w:p>
      <w:pPr>
        <w:numPr>
          <w:ilvl w:val="255"/>
          <w:numId w:val="0"/>
        </w:numPr>
        <w:spacing w:after="0" w:line="560" w:lineRule="exact"/>
        <w:ind w:firstLine="643" w:firstLineChars="20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1.对外服务情况审核：</w:t>
      </w:r>
      <w:r>
        <w:rPr>
          <w:rFonts w:hint="eastAsia" w:ascii="仿宋_GB2312" w:hAnsi="仿宋_GB2312" w:eastAsia="仿宋_GB2312" w:cs="仿宋_GB2312"/>
          <w:kern w:val="0"/>
          <w:sz w:val="32"/>
          <w:szCs w:val="32"/>
        </w:rPr>
        <w:t>通过核查服务合同和转账流水等确认平台已实际对外开展服务，即实际已有企业与平台签订合同且进行付费。</w:t>
      </w:r>
    </w:p>
    <w:p>
      <w:pPr>
        <w:numPr>
          <w:ilvl w:val="255"/>
          <w:numId w:val="0"/>
        </w:numPr>
        <w:spacing w:after="0" w:line="560" w:lineRule="exact"/>
        <w:ind w:firstLine="643"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w:t>
      </w:r>
      <w:r>
        <w:rPr>
          <w:rFonts w:hint="eastAsia" w:ascii="仿宋_GB2312" w:hAnsi="仿宋_GB2312" w:eastAsia="仿宋_GB2312" w:cs="仿宋_GB2312"/>
          <w:b/>
          <w:bCs/>
          <w:kern w:val="0"/>
          <w:sz w:val="32"/>
          <w:szCs w:val="32"/>
          <w:lang w:eastAsia="zh-Hans"/>
        </w:rPr>
        <w:t>服务</w:t>
      </w:r>
      <w:r>
        <w:rPr>
          <w:rFonts w:hint="eastAsia" w:ascii="仿宋_GB2312" w:hAnsi="仿宋_GB2312" w:eastAsia="仿宋_GB2312" w:cs="仿宋_GB2312"/>
          <w:b/>
          <w:bCs/>
          <w:kern w:val="0"/>
          <w:sz w:val="32"/>
          <w:szCs w:val="32"/>
        </w:rPr>
        <w:t>企业类型审核：</w:t>
      </w:r>
      <w:r>
        <w:rPr>
          <w:rFonts w:hint="eastAsia" w:ascii="仿宋_GB2312" w:hAnsi="仿宋_GB2312" w:eastAsia="仿宋_GB2312" w:cs="仿宋_GB2312"/>
          <w:kern w:val="0"/>
          <w:sz w:val="32"/>
          <w:szCs w:val="32"/>
          <w:lang w:eastAsia="zh-Hans"/>
        </w:rPr>
        <w:t>所申报</w:t>
      </w:r>
      <w:r>
        <w:rPr>
          <w:rFonts w:hint="eastAsia" w:ascii="仿宋_GB2312" w:hAnsi="仿宋_GB2312" w:eastAsia="仿宋_GB2312" w:cs="仿宋_GB2312"/>
          <w:kern w:val="0"/>
          <w:sz w:val="32"/>
          <w:szCs w:val="32"/>
        </w:rPr>
        <w:t>与平台签订合同且付费的企业必须是工业企业（核查工商注册信息“所属行业”）。</w:t>
      </w:r>
    </w:p>
    <w:p>
      <w:pPr>
        <w:pStyle w:val="2"/>
        <w:spacing w:after="0" w:line="560" w:lineRule="exac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lang w:eastAsia="zh-Hans"/>
        </w:rPr>
        <w:t>服务</w:t>
      </w:r>
      <w:r>
        <w:rPr>
          <w:rFonts w:hint="eastAsia" w:ascii="仿宋_GB2312" w:hAnsi="仿宋_GB2312" w:eastAsia="仿宋_GB2312" w:cs="仿宋_GB2312"/>
          <w:b/>
          <w:bCs/>
          <w:kern w:val="0"/>
          <w:sz w:val="32"/>
          <w:szCs w:val="32"/>
        </w:rPr>
        <w:t>企业数量审核：</w:t>
      </w:r>
    </w:p>
    <w:p>
      <w:pPr>
        <w:pStyle w:val="2"/>
        <w:spacing w:after="0"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kern w:val="0"/>
          <w:sz w:val="32"/>
          <w:szCs w:val="32"/>
        </w:rPr>
        <w:t>（1）期限：</w:t>
      </w:r>
      <w:r>
        <w:rPr>
          <w:rFonts w:hint="eastAsia" w:ascii="仿宋_GB2312" w:hAnsi="仿宋_GB2312" w:eastAsia="仿宋_GB2312" w:cs="仿宋_GB2312"/>
          <w:sz w:val="32"/>
          <w:szCs w:val="32"/>
        </w:rPr>
        <w:t>前2个自然年，即2022年1月1日</w:t>
      </w:r>
      <w:r>
        <w:rPr>
          <w:rFonts w:hint="eastAsia" w:ascii="仿宋_GB2312" w:hAnsi="仿宋_GB2312" w:eastAsia="仿宋_GB2312" w:cs="仿宋_GB2312"/>
          <w:sz w:val="32"/>
          <w:szCs w:val="32"/>
          <w:lang w:eastAsia="zh-CN"/>
        </w:rPr>
        <w:t>至</w:t>
      </w:r>
      <w:r>
        <w:rPr>
          <w:rFonts w:hint="eastAsia" w:ascii="仿宋_GB2312" w:hAnsi="仿宋_GB2312" w:eastAsia="仿宋_GB2312" w:cs="仿宋_GB2312"/>
          <w:sz w:val="32"/>
          <w:szCs w:val="32"/>
        </w:rPr>
        <w:t>2023年12月31日</w:t>
      </w:r>
      <w:r>
        <w:rPr>
          <w:rFonts w:hint="eastAsia" w:ascii="仿宋_GB2312" w:hAnsi="仿宋_GB2312" w:eastAsia="仿宋_GB2312" w:cs="仿宋_GB2312"/>
          <w:sz w:val="32"/>
          <w:szCs w:val="32"/>
          <w:lang w:eastAsia="zh-Hans"/>
        </w:rPr>
        <w:t>期间</w:t>
      </w:r>
      <w:r>
        <w:rPr>
          <w:rFonts w:hint="eastAsia" w:ascii="仿宋_GB2312" w:hAnsi="仿宋_GB2312" w:eastAsia="仿宋_GB2312" w:cs="仿宋_GB2312"/>
          <w:sz w:val="32"/>
          <w:szCs w:val="32"/>
        </w:rPr>
        <w:t>（合同有效期/服务期在此期间内有效，即合同有效期/服务期与前2个自然年有重叠即可，非必须合同签订时间在此期间；如合同无明确规定服务期，以合同签订时间为准）；</w:t>
      </w:r>
    </w:p>
    <w:p>
      <w:pPr>
        <w:pStyle w:val="2"/>
        <w:spacing w:after="0"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（2）服务内容：</w:t>
      </w:r>
      <w:r>
        <w:rPr>
          <w:rFonts w:hint="eastAsia" w:ascii="仿宋_GB2312" w:hAnsi="仿宋_GB2312" w:eastAsia="仿宋_GB2312" w:cs="仿宋_GB2312"/>
          <w:kern w:val="0"/>
          <w:sz w:val="32"/>
          <w:szCs w:val="32"/>
        </w:rPr>
        <w:t>与工业企业签订了与平台建设、平台服务、软件应用服务等与平台相关合同并提供相应服务，且企业在</w:t>
      </w:r>
      <w:r>
        <w:rPr>
          <w:rFonts w:hint="eastAsia" w:ascii="仿宋_GB2312" w:hAnsi="仿宋_GB2312" w:eastAsia="仿宋_GB2312" w:cs="仿宋_GB2312"/>
          <w:sz w:val="32"/>
          <w:szCs w:val="32"/>
        </w:rPr>
        <w:t>前2个自然年内实际支付了服务费用</w:t>
      </w:r>
      <w:r>
        <w:rPr>
          <w:rFonts w:hint="eastAsia" w:ascii="仿宋_GB2312" w:hAnsi="仿宋_GB2312" w:eastAsia="仿宋_GB2312" w:cs="仿宋_GB2312"/>
          <w:kern w:val="0"/>
          <w:sz w:val="32"/>
          <w:szCs w:val="32"/>
        </w:rPr>
        <w:t>；</w:t>
      </w:r>
    </w:p>
    <w:p>
      <w:pPr>
        <w:pStyle w:val="2"/>
        <w:spacing w:after="0" w:line="560" w:lineRule="exact"/>
        <w:ind w:firstLine="643"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bCs/>
          <w:kern w:val="0"/>
          <w:sz w:val="32"/>
          <w:szCs w:val="32"/>
        </w:rPr>
        <w:t>（3）数量要求：</w:t>
      </w:r>
      <w:r>
        <w:rPr>
          <w:rFonts w:hint="eastAsia" w:ascii="仿宋_GB2312" w:hAnsi="仿宋_GB2312" w:eastAsia="仿宋_GB2312" w:cs="仿宋_GB2312"/>
          <w:kern w:val="0"/>
          <w:sz w:val="32"/>
          <w:szCs w:val="32"/>
          <w:lang w:val="zh-CN"/>
        </w:rPr>
        <w:t>跨行业跨领域工业互联网平台项目不少于100家；行业级工业互联网平台项目不少于50家；专业型工业互联网平台项目不少于25家。</w:t>
      </w:r>
    </w:p>
    <w:p>
      <w:pPr>
        <w:pStyle w:val="2"/>
        <w:spacing w:after="0" w:line="560" w:lineRule="exact"/>
        <w:ind w:firstLine="643" w:firstLineChars="200"/>
        <w:rPr>
          <w:b/>
          <w:bCs/>
        </w:rPr>
      </w:pPr>
      <w:r>
        <w:rPr>
          <w:rFonts w:ascii="仿宋_GB2312" w:hAnsi="宋体" w:eastAsia="仿宋_GB2312"/>
          <w:b/>
          <w:bCs/>
          <w:kern w:val="0"/>
          <w:sz w:val="32"/>
          <w:szCs w:val="32"/>
        </w:rPr>
        <w:t>以上</w:t>
      </w:r>
      <w:r>
        <w:rPr>
          <w:rFonts w:hint="eastAsia" w:ascii="仿宋_GB2312" w:hAnsi="宋体" w:eastAsia="仿宋_GB2312"/>
          <w:b/>
          <w:bCs/>
          <w:kern w:val="0"/>
          <w:sz w:val="32"/>
          <w:szCs w:val="32"/>
          <w:lang w:eastAsia="zh-Hans"/>
        </w:rPr>
        <w:t>资格审查和专项条件审核</w:t>
      </w:r>
      <w:r>
        <w:rPr>
          <w:rFonts w:hint="eastAsia" w:ascii="仿宋_GB2312" w:hAnsi="宋体" w:eastAsia="仿宋_GB2312"/>
          <w:b/>
          <w:bCs/>
          <w:kern w:val="0"/>
          <w:sz w:val="32"/>
          <w:szCs w:val="32"/>
        </w:rPr>
        <w:t>均为限制性条件，有其中任何一项不符合要求的，不进行金额审计。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五、具体金额审计</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（一）资助标准</w:t>
      </w:r>
    </w:p>
    <w:p>
      <w:pPr>
        <w:pStyle w:val="13"/>
        <w:tabs>
          <w:tab w:val="left" w:pos="851"/>
          <w:tab w:val="left" w:pos="993"/>
        </w:tabs>
        <w:spacing w:after="0"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采取事后资助方式，</w:t>
      </w:r>
      <w:r>
        <w:rPr>
          <w:rFonts w:hint="eastAsia" w:ascii="仿宋_GB2312" w:hAnsi="宋体" w:eastAsia="仿宋_GB2312" w:cs="宋体"/>
          <w:kern w:val="0"/>
          <w:sz w:val="32"/>
          <w:szCs w:val="32"/>
        </w:rPr>
        <w:t>按照不超过项目审定总投资建设费用的30%给予资助。其中，跨行业跨领域工业互联网平台项目资助上限为1000万元，行业级工业互联网平台项目资助上限为500万元，专业型工业互联网平台项目资助上限为300万元</w:t>
      </w:r>
      <w:r>
        <w:rPr>
          <w:rFonts w:hint="eastAsia" w:ascii="仿宋_GB2312" w:hAnsi="仿宋_GB2312" w:eastAsia="仿宋_GB2312" w:cs="仿宋_GB2312"/>
          <w:sz w:val="32"/>
          <w:szCs w:val="32"/>
        </w:rPr>
        <w:t>。</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（二）项目建设期</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w:t>
      </w:r>
      <w:r>
        <w:rPr>
          <w:rFonts w:hint="eastAsia" w:ascii="仿宋_GB2312" w:hAnsi="Calibri" w:eastAsia="仿宋_GB2312"/>
          <w:sz w:val="32"/>
          <w:szCs w:val="32"/>
        </w:rPr>
        <w:t>建设起止日期在</w:t>
      </w:r>
      <w:r>
        <w:rPr>
          <w:rFonts w:hint="eastAsia" w:ascii="仿宋_GB2312" w:hAnsi="宋体" w:eastAsia="仿宋_GB2312"/>
          <w:sz w:val="32"/>
          <w:szCs w:val="32"/>
          <w:shd w:val="clear" w:color="auto" w:fill="FFFFFF"/>
        </w:rPr>
        <w:t>2022年1月1日至2023年12月31日期间</w:t>
      </w:r>
      <w:r>
        <w:rPr>
          <w:rFonts w:hint="eastAsia" w:ascii="仿宋_GB2312" w:hAnsi="Calibri" w:eastAsia="仿宋_GB2312"/>
          <w:sz w:val="32"/>
          <w:szCs w:val="32"/>
        </w:rPr>
        <w:t>，建设周期最长不超过2年</w:t>
      </w:r>
      <w:r>
        <w:rPr>
          <w:rFonts w:hint="eastAsia" w:ascii="仿宋_GB2312" w:hAnsi="仿宋_GB2312" w:eastAsia="仿宋_GB2312" w:cs="仿宋_GB2312"/>
          <w:sz w:val="32"/>
          <w:szCs w:val="32"/>
        </w:rPr>
        <w:t>。</w:t>
      </w:r>
    </w:p>
    <w:p>
      <w:pPr>
        <w:spacing w:after="0" w:line="560" w:lineRule="exact"/>
        <w:ind w:firstLine="640" w:firstLineChars="200"/>
      </w:pPr>
      <w:r>
        <w:rPr>
          <w:rFonts w:hint="eastAsia" w:ascii="仿宋_GB2312" w:hAnsi="仿宋_GB2312" w:eastAsia="仿宋_GB2312" w:cs="仿宋_GB2312"/>
          <w:sz w:val="32"/>
          <w:szCs w:val="32"/>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（三）项目资助期</w:t>
      </w:r>
    </w:p>
    <w:p>
      <w:pPr>
        <w:spacing w:after="0"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1.项目资助期</w:t>
      </w:r>
      <w:r>
        <w:rPr>
          <w:rStyle w:val="11"/>
          <w:rFonts w:hint="eastAsia" w:ascii="仿宋_GB2312" w:hAnsi="宋体" w:eastAsia="仿宋_GB2312" w:cs="Arial"/>
          <w:b w:val="0"/>
          <w:kern w:val="0"/>
          <w:sz w:val="32"/>
          <w:szCs w:val="32"/>
        </w:rPr>
        <w:t>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以发票时间为准，发票时间应当在项目资助期内，超出期限的发票不予确认。</w:t>
      </w:r>
      <w:r>
        <w:rPr>
          <w:rFonts w:hint="eastAsia" w:ascii="仿宋_GB2312" w:eastAsia="仿宋_GB2312" w:cs="Calibri"/>
          <w:bCs/>
          <w:sz w:val="32"/>
          <w:szCs w:val="32"/>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（四）项目资助费用范围</w:t>
      </w:r>
    </w:p>
    <w:p>
      <w:pPr>
        <w:numPr>
          <w:ilvl w:val="255"/>
          <w:numId w:val="0"/>
        </w:numPr>
        <w:spacing w:after="0" w:line="560" w:lineRule="exact"/>
        <w:ind w:firstLine="640" w:firstLineChars="200"/>
        <w:jc w:val="left"/>
        <w:rPr>
          <w:rFonts w:ascii="仿宋_GB2312" w:hAnsi="Calibri" w:eastAsia="仿宋_GB2312"/>
          <w:sz w:val="32"/>
          <w:szCs w:val="32"/>
        </w:rPr>
      </w:pPr>
      <w:r>
        <w:rPr>
          <w:rFonts w:hint="eastAsia" w:ascii="仿宋_GB2312" w:hAnsi="仿宋_GB2312" w:eastAsia="仿宋_GB2312" w:cs="仿宋_GB2312"/>
          <w:kern w:val="0"/>
          <w:sz w:val="32"/>
          <w:szCs w:val="32"/>
          <w:lang w:val="zh-CN"/>
        </w:rPr>
        <w:t>项目</w:t>
      </w:r>
      <w:r>
        <w:rPr>
          <w:rFonts w:hint="eastAsia" w:ascii="仿宋_GB2312" w:hAnsi="仿宋_GB2312" w:eastAsia="仿宋_GB2312" w:cs="仿宋_GB2312"/>
          <w:kern w:val="0"/>
          <w:sz w:val="32"/>
          <w:szCs w:val="32"/>
        </w:rPr>
        <w:t>投资</w:t>
      </w:r>
      <w:r>
        <w:rPr>
          <w:rFonts w:hint="eastAsia" w:ascii="仿宋_GB2312" w:hAnsi="仿宋_GB2312" w:eastAsia="仿宋_GB2312" w:cs="仿宋_GB2312"/>
          <w:kern w:val="0"/>
          <w:sz w:val="32"/>
          <w:szCs w:val="32"/>
          <w:lang w:val="zh-CN"/>
        </w:rPr>
        <w:t>建设费用由在项目建设期内投入的与平台建设相关的</w:t>
      </w:r>
      <w:r>
        <w:rPr>
          <w:rFonts w:hint="eastAsia" w:ascii="仿宋_GB2312" w:hAnsi="Calibri" w:eastAsia="仿宋_GB2312"/>
          <w:sz w:val="32"/>
          <w:szCs w:val="32"/>
        </w:rPr>
        <w:t>测试验证、技术认证、信息化设备、软件、系统集成、网络通信、云租赁</w:t>
      </w:r>
      <w:r>
        <w:rPr>
          <w:rFonts w:hint="eastAsia" w:ascii="仿宋_GB2312" w:hAnsi="仿宋_GB2312" w:eastAsia="仿宋_GB2312" w:cs="仿宋_GB2312"/>
          <w:kern w:val="0"/>
          <w:sz w:val="32"/>
          <w:szCs w:val="32"/>
          <w:lang w:val="zh-CN"/>
        </w:rPr>
        <w:t>等其他相关费用构成。</w:t>
      </w:r>
      <w:r>
        <w:rPr>
          <w:rFonts w:hint="eastAsia" w:ascii="仿宋_GB2312" w:hAnsi="仿宋_GB2312" w:eastAsia="仿宋_GB2312" w:cs="仿宋_GB2312"/>
          <w:kern w:val="0"/>
          <w:sz w:val="32"/>
          <w:szCs w:val="32"/>
        </w:rPr>
        <w:t>其中：</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测试验证：</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eastAsia="zh-Hans"/>
        </w:rPr>
        <w:t>平台</w:t>
      </w:r>
      <w:r>
        <w:rPr>
          <w:rFonts w:hint="eastAsia" w:ascii="仿宋_GB2312" w:hAnsi="仿宋_GB2312" w:eastAsia="仿宋_GB2312" w:cs="仿宋_GB2312"/>
          <w:sz w:val="32"/>
          <w:szCs w:val="32"/>
          <w:lang w:val="zh-CN"/>
        </w:rPr>
        <w:t>相关的</w:t>
      </w:r>
      <w:r>
        <w:rPr>
          <w:rFonts w:hint="eastAsia" w:ascii="仿宋_GB2312" w:hAnsi="仿宋_GB2312" w:eastAsia="仿宋_GB2312" w:cs="仿宋_GB2312"/>
          <w:sz w:val="32"/>
          <w:szCs w:val="32"/>
        </w:rPr>
        <w:t>硬件</w:t>
      </w:r>
      <w:r>
        <w:rPr>
          <w:rFonts w:hint="eastAsia" w:ascii="仿宋_GB2312" w:hAnsi="仿宋_GB2312" w:eastAsia="仿宋_GB2312" w:cs="仿宋_GB2312"/>
          <w:sz w:val="32"/>
          <w:szCs w:val="32"/>
          <w:lang w:val="zh-CN"/>
        </w:rPr>
        <w:t>、软件测试</w:t>
      </w:r>
      <w:r>
        <w:rPr>
          <w:rFonts w:hint="eastAsia" w:ascii="仿宋_GB2312" w:hAnsi="仿宋_GB2312" w:eastAsia="仿宋_GB2312" w:cs="仿宋_GB2312"/>
          <w:sz w:val="32"/>
          <w:szCs w:val="32"/>
        </w:rPr>
        <w:t>验证</w:t>
      </w:r>
      <w:r>
        <w:rPr>
          <w:rFonts w:hint="eastAsia" w:ascii="仿宋_GB2312" w:hAnsi="仿宋_GB2312" w:eastAsia="仿宋_GB2312" w:cs="仿宋_GB2312"/>
          <w:sz w:val="32"/>
          <w:szCs w:val="32"/>
          <w:lang w:val="zh-CN"/>
        </w:rPr>
        <w:t>费用。其中，测试化验加工费未单独核算的不予确认；</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2.技术认证：是指平台相关技术、服务等能力的认证费用，包括平台技术和服务能力的咨询和评审费用；</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信息化设备：</w:t>
      </w:r>
      <w:r>
        <w:rPr>
          <w:rFonts w:hint="eastAsia" w:ascii="仿宋_GB2312" w:hAnsi="仿宋_GB2312" w:eastAsia="仿宋_GB2312" w:cs="仿宋_GB2312"/>
          <w:sz w:val="32"/>
          <w:szCs w:val="32"/>
        </w:rPr>
        <w:t>是指服务器、网络交换机、防火墙、负载均衡器等</w:t>
      </w:r>
      <w:r>
        <w:rPr>
          <w:rFonts w:hint="eastAsia" w:ascii="仿宋_GB2312" w:hAnsi="仿宋_GB2312" w:eastAsia="仿宋_GB2312" w:cs="仿宋_GB2312"/>
          <w:sz w:val="32"/>
          <w:szCs w:val="32"/>
          <w:lang w:val="zh-CN"/>
        </w:rPr>
        <w:t>信息化设备的购置、改造和租赁费</w:t>
      </w:r>
      <w:r>
        <w:rPr>
          <w:rFonts w:hint="eastAsia" w:ascii="仿宋_GB2312" w:hAnsi="仿宋_GB2312" w:eastAsia="仿宋_GB2312" w:cs="仿宋_GB2312"/>
          <w:sz w:val="32"/>
          <w:szCs w:val="32"/>
        </w:rPr>
        <w:t>。其中，笔记本电脑、台式电脑、一体机、平板电脑、显示器等仅限项目所用软件或设备配套、必不可少且专项用途的，如兼做办公或其他通用用途，将不予确认</w:t>
      </w:r>
      <w:r>
        <w:rPr>
          <w:rFonts w:hint="eastAsia" w:ascii="仿宋_GB2312" w:hAnsi="仿宋_GB2312" w:eastAsia="仿宋_GB2312" w:cs="仿宋_GB2312"/>
          <w:sz w:val="32"/>
          <w:szCs w:val="32"/>
          <w:lang w:val="zh-CN"/>
        </w:rPr>
        <w:t>；</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软件：</w:t>
      </w:r>
      <w:r>
        <w:rPr>
          <w:rFonts w:hint="eastAsia" w:ascii="仿宋_GB2312" w:hAnsi="仿宋_GB2312" w:eastAsia="仿宋_GB2312" w:cs="仿宋_GB2312"/>
          <w:sz w:val="32"/>
          <w:szCs w:val="32"/>
        </w:rPr>
        <w:t>是指平台建设所需的数据库、设计工具、开发工具、网络安全等</w:t>
      </w:r>
      <w:r>
        <w:rPr>
          <w:rFonts w:hint="eastAsia" w:ascii="仿宋_GB2312" w:hAnsi="仿宋_GB2312" w:eastAsia="仿宋_GB2312" w:cs="仿宋_GB2312"/>
          <w:sz w:val="32"/>
          <w:szCs w:val="32"/>
          <w:lang w:val="zh-CN"/>
        </w:rPr>
        <w:t>软件购置费、软件维护费、软件租赁费、外协开发费。其中，外协开发费必须与具有相关开发资质的单位签订开发协议，协议需明确开发</w:t>
      </w:r>
      <w:r>
        <w:rPr>
          <w:rFonts w:hint="eastAsia" w:ascii="仿宋_GB2312" w:hAnsi="仿宋_GB2312" w:eastAsia="仿宋_GB2312" w:cs="仿宋_GB2312"/>
          <w:sz w:val="32"/>
          <w:szCs w:val="32"/>
        </w:rPr>
        <w:t>平台</w:t>
      </w:r>
      <w:r>
        <w:rPr>
          <w:rFonts w:hint="eastAsia" w:ascii="仿宋_GB2312" w:hAnsi="仿宋_GB2312" w:eastAsia="仿宋_GB2312" w:cs="仿宋_GB2312"/>
          <w:sz w:val="32"/>
          <w:szCs w:val="32"/>
          <w:lang w:val="zh-CN"/>
        </w:rPr>
        <w:t>的需求说明、开发进度计划、开发实际参与人员情况、知识产权归属及实施费用明细（</w:t>
      </w:r>
      <w:r>
        <w:rPr>
          <w:rFonts w:hint="eastAsia" w:ascii="仿宋_GB2312" w:hAnsi="仿宋_GB2312" w:eastAsia="仿宋_GB2312" w:cs="仿宋_GB2312"/>
          <w:kern w:val="0"/>
          <w:sz w:val="32"/>
          <w:szCs w:val="32"/>
        </w:rPr>
        <w:t>不支持以开发名义的人员派遣费用</w:t>
      </w:r>
      <w:r>
        <w:rPr>
          <w:rFonts w:hint="eastAsia" w:ascii="仿宋_GB2312" w:hAnsi="仿宋_GB2312" w:eastAsia="仿宋_GB2312" w:cs="仿宋_GB2312"/>
          <w:sz w:val="32"/>
          <w:szCs w:val="32"/>
          <w:lang w:val="zh-CN"/>
        </w:rPr>
        <w:t>），经验收合格且出具验收报告；</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系统集成</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信息系统集成及相关的咨询服务费用。其中，专家咨询费需按照《个人所得税法》的规定代扣代缴个税，并提供身份证明、个人签收单确认；</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zh-CN"/>
        </w:rPr>
        <w:t>网络通信：</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平台使用</w:t>
      </w:r>
      <w:r>
        <w:rPr>
          <w:rFonts w:hint="eastAsia" w:ascii="仿宋_GB2312" w:hAnsi="仿宋_GB2312" w:eastAsia="仿宋_GB2312" w:cs="仿宋_GB2312"/>
          <w:sz w:val="32"/>
          <w:szCs w:val="32"/>
        </w:rPr>
        <w:t>运营商及第三方网络服务机构提供的专项</w:t>
      </w:r>
      <w:r>
        <w:rPr>
          <w:rFonts w:hint="eastAsia" w:ascii="仿宋_GB2312" w:hAnsi="仿宋_GB2312" w:eastAsia="仿宋_GB2312" w:cs="仿宋_GB2312"/>
          <w:sz w:val="32"/>
          <w:szCs w:val="32"/>
          <w:lang w:val="zh-CN"/>
        </w:rPr>
        <w:t>通信网络所产生的费用；</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云租赁：</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公有云服务器、云存储、云容器等租赁费用；</w:t>
      </w:r>
    </w:p>
    <w:p>
      <w:pPr>
        <w:widowControl/>
        <w:adjustRightInd w:val="0"/>
        <w:snapToGrid w:val="0"/>
        <w:spacing w:after="0" w:line="560" w:lineRule="exact"/>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8.其他</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提供</w:t>
      </w:r>
      <w:r>
        <w:rPr>
          <w:rFonts w:hint="eastAsia" w:ascii="仿宋_GB2312" w:hAnsi="仿宋_GB2312" w:eastAsia="仿宋_GB2312" w:cs="仿宋_GB2312"/>
          <w:sz w:val="32"/>
          <w:szCs w:val="32"/>
        </w:rPr>
        <w:t>平台技术和服务支持直接</w:t>
      </w:r>
      <w:r>
        <w:rPr>
          <w:rFonts w:hint="eastAsia" w:ascii="仿宋_GB2312" w:hAnsi="仿宋_GB2312" w:eastAsia="仿宋_GB2312" w:cs="仿宋_GB2312"/>
          <w:sz w:val="32"/>
          <w:szCs w:val="32"/>
          <w:lang w:eastAsia="zh-Hans"/>
        </w:rPr>
        <w:t>相关</w:t>
      </w:r>
      <w:r>
        <w:rPr>
          <w:rFonts w:hint="eastAsia" w:ascii="仿宋_GB2312" w:hAnsi="仿宋_GB2312" w:eastAsia="仿宋_GB2312" w:cs="仿宋_GB2312"/>
          <w:sz w:val="32"/>
          <w:szCs w:val="32"/>
        </w:rPr>
        <w:t>的项目组主要核心人员经费等</w:t>
      </w:r>
      <w:r>
        <w:rPr>
          <w:rFonts w:hint="eastAsia" w:ascii="仿宋_GB2312" w:hAnsi="仿宋_GB2312" w:eastAsia="仿宋_GB2312" w:cs="仿宋_GB2312"/>
          <w:sz w:val="32"/>
          <w:szCs w:val="32"/>
          <w:lang w:eastAsia="zh-Hans"/>
        </w:rPr>
        <w:t>其他</w:t>
      </w:r>
      <w:r>
        <w:rPr>
          <w:rFonts w:hint="eastAsia" w:ascii="仿宋_GB2312" w:hAnsi="仿宋_GB2312" w:eastAsia="仿宋_GB2312" w:cs="仿宋_GB2312"/>
          <w:sz w:val="32"/>
          <w:szCs w:val="32"/>
          <w:lang w:val="zh-CN"/>
        </w:rPr>
        <w:t>费用。其中，</w:t>
      </w:r>
      <w:r>
        <w:rPr>
          <w:rFonts w:hint="eastAsia" w:ascii="仿宋_GB2312" w:hAnsi="仿宋_GB2312" w:eastAsia="仿宋_GB2312" w:cs="仿宋_GB2312"/>
          <w:sz w:val="32"/>
          <w:szCs w:val="32"/>
        </w:rPr>
        <w:t>核心人员数量应不多于10人，需明确核心人员工作职能，且应按参与项目期间相应分摊金额计算。</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（五）项目投资总额</w:t>
      </w:r>
    </w:p>
    <w:p>
      <w:pPr>
        <w:autoSpaceDE w:val="0"/>
        <w:spacing w:after="0"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1.项目总投资建设费用</w:t>
      </w:r>
      <w:r>
        <w:rPr>
          <w:rFonts w:hint="eastAsia" w:ascii="仿宋_GB2312" w:eastAsia="仿宋_GB2312"/>
          <w:b/>
          <w:bCs/>
          <w:sz w:val="32"/>
          <w:szCs w:val="32"/>
        </w:rPr>
        <w:t>：</w:t>
      </w:r>
      <w:r>
        <w:rPr>
          <w:rFonts w:hint="eastAsia" w:ascii="仿宋_GB2312" w:hAnsi="仿宋_GB2312" w:eastAsia="仿宋_GB2312" w:cs="仿宋_GB2312"/>
          <w:sz w:val="32"/>
          <w:szCs w:val="32"/>
          <w:shd w:val="clear" w:color="auto" w:fill="FFFFFF"/>
        </w:rPr>
        <w:t>指扣除可抵扣、可减免税款后的相关支出费用，以有正规发票且截至申报截止日相关款项实际已支付为依据。项目单位取得的增值税专用发票，可抵扣、可减免税额不论是否发生实质抵扣或减免，均予以剔除，不计入项目投资总额。</w:t>
      </w:r>
    </w:p>
    <w:p>
      <w:pPr>
        <w:pStyle w:val="5"/>
        <w:keepNext w:val="0"/>
        <w:keepLines w:val="0"/>
        <w:spacing w:before="0" w:after="0" w:line="560" w:lineRule="exact"/>
        <w:ind w:firstLine="643" w:firstLineChars="200"/>
        <w:jc w:val="left"/>
        <w:rPr>
          <w:rFonts w:ascii="仿宋_GB2312" w:hAnsi="??" w:eastAsia="仿宋_GB2312" w:cs="仿宋_GB2312"/>
          <w:lang w:bidi="ar"/>
        </w:rPr>
      </w:pPr>
      <w:r>
        <w:rPr>
          <w:rFonts w:hint="eastAsia" w:ascii="仿宋_GB2312" w:hAnsi="??" w:eastAsia="仿宋_GB2312" w:cs="仿宋_GB2312"/>
          <w:lang w:bidi="ar"/>
        </w:rPr>
        <w:t>2.项目投资总额审计计算规则：</w:t>
      </w:r>
      <w:r>
        <w:rPr>
          <w:rFonts w:hint="eastAsia" w:ascii="仿宋_GB2312" w:hAnsi="仿宋_GB2312" w:eastAsia="仿宋_GB2312" w:cs="仿宋_GB2312"/>
          <w:b w:val="0"/>
          <w:bCs w:val="0"/>
          <w:lang w:val="zh-CN"/>
        </w:rPr>
        <w:t>项目总投资中信息化设备、软件、系统集成、网络通信、云租赁费用合计投资占比应不低于20%</w:t>
      </w:r>
      <w:r>
        <w:rPr>
          <w:rFonts w:ascii="仿宋_GB2312" w:hAnsi="仿宋_GB2312" w:eastAsia="仿宋_GB2312" w:cs="仿宋_GB2312"/>
          <w:b w:val="0"/>
          <w:bCs w:val="0"/>
        </w:rPr>
        <w:t>。</w:t>
      </w:r>
      <w:r>
        <w:rPr>
          <w:rFonts w:hint="eastAsia" w:ascii="仿宋_GB2312" w:hAnsi="仿宋_GB2312" w:eastAsia="仿宋_GB2312" w:cs="仿宋_GB2312"/>
          <w:b w:val="0"/>
          <w:bCs w:val="0"/>
          <w:lang w:val="zh-CN"/>
        </w:rPr>
        <w:t>合计投资占比</w:t>
      </w:r>
      <w:r>
        <w:rPr>
          <w:rFonts w:hint="eastAsia" w:ascii="仿宋_GB2312" w:hAnsi="仿宋_GB2312" w:eastAsia="仿宋_GB2312" w:cs="仿宋_GB2312"/>
          <w:b w:val="0"/>
          <w:bCs w:val="0"/>
          <w:lang w:eastAsia="zh-Hans"/>
        </w:rPr>
        <w:t>低于</w:t>
      </w:r>
      <w:r>
        <w:rPr>
          <w:rFonts w:ascii="仿宋_GB2312" w:hAnsi="仿宋_GB2312" w:eastAsia="仿宋_GB2312" w:cs="仿宋_GB2312"/>
          <w:b w:val="0"/>
          <w:bCs w:val="0"/>
          <w:lang w:eastAsia="zh-Hans"/>
        </w:rPr>
        <w:t>20%</w:t>
      </w:r>
      <w:r>
        <w:rPr>
          <w:rFonts w:hint="eastAsia" w:ascii="仿宋_GB2312" w:hAnsi="仿宋_GB2312" w:eastAsia="仿宋_GB2312" w:cs="仿宋_GB2312"/>
          <w:b w:val="0"/>
          <w:bCs w:val="0"/>
          <w:lang w:eastAsia="zh-Hans"/>
        </w:rPr>
        <w:t>的</w:t>
      </w:r>
      <w:r>
        <w:rPr>
          <w:rFonts w:ascii="仿宋_GB2312" w:hAnsi="仿宋_GB2312" w:eastAsia="仿宋_GB2312" w:cs="仿宋_GB2312"/>
          <w:b w:val="0"/>
          <w:bCs w:val="0"/>
          <w:lang w:eastAsia="zh-Hans"/>
        </w:rPr>
        <w:t>，</w:t>
      </w:r>
      <w:r>
        <w:rPr>
          <w:rFonts w:hint="eastAsia" w:ascii="仿宋_GB2312" w:hAnsi="仿宋_GB2312" w:eastAsia="仿宋_GB2312" w:cs="仿宋_GB2312"/>
          <w:b w:val="0"/>
          <w:bCs w:val="0"/>
          <w:lang w:val="zh-CN"/>
        </w:rPr>
        <w:t>计入资助的项目总投资=信息化设备、软件、系统集成、网络通信、云租赁费用合计投资</w:t>
      </w:r>
      <w:r>
        <w:rPr>
          <w:rFonts w:ascii="Arial" w:hAnsi="Arial" w:eastAsia="仿宋_GB2312" w:cs="Arial"/>
          <w:b w:val="0"/>
          <w:bCs w:val="0"/>
          <w:lang w:val="zh-CN"/>
        </w:rPr>
        <w:t>÷</w:t>
      </w:r>
      <w:r>
        <w:rPr>
          <w:rFonts w:ascii="仿宋_GB2312" w:hAnsi="仿宋_GB2312" w:eastAsia="仿宋_GB2312" w:cs="仿宋_GB2312"/>
          <w:b w:val="0"/>
          <w:bCs w:val="0"/>
        </w:rPr>
        <w:t>20%（</w:t>
      </w:r>
      <w:r>
        <w:rPr>
          <w:rFonts w:hint="eastAsia" w:ascii="仿宋_GB2312" w:hAnsi="仿宋_GB2312" w:eastAsia="仿宋_GB2312" w:cs="仿宋_GB2312"/>
          <w:b w:val="0"/>
          <w:bCs w:val="0"/>
          <w:lang w:eastAsia="zh-Hans"/>
        </w:rPr>
        <w:t>如有低于</w:t>
      </w:r>
      <w:r>
        <w:rPr>
          <w:rFonts w:ascii="仿宋_GB2312" w:hAnsi="仿宋_GB2312" w:eastAsia="仿宋_GB2312" w:cs="仿宋_GB2312"/>
          <w:b w:val="0"/>
          <w:bCs w:val="0"/>
          <w:lang w:eastAsia="zh-Hans"/>
        </w:rPr>
        <w:t>20%</w:t>
      </w:r>
      <w:r>
        <w:rPr>
          <w:rFonts w:hint="eastAsia" w:ascii="仿宋_GB2312" w:hAnsi="仿宋_GB2312" w:eastAsia="仿宋_GB2312" w:cs="仿宋_GB2312"/>
          <w:b w:val="0"/>
          <w:bCs w:val="0"/>
          <w:lang w:eastAsia="zh-Hans"/>
        </w:rPr>
        <w:t>比例情形的请在</w:t>
      </w:r>
      <w:r>
        <w:rPr>
          <w:rFonts w:hint="eastAsia" w:ascii="仿宋_GB2312" w:hAnsi="仿宋_GB2312" w:eastAsia="仿宋_GB2312" w:cs="仿宋_GB2312"/>
          <w:b w:val="0"/>
          <w:bCs w:val="0"/>
        </w:rPr>
        <w:t>审计汇总表及报告正文</w:t>
      </w:r>
      <w:r>
        <w:rPr>
          <w:rFonts w:hint="eastAsia" w:ascii="仿宋_GB2312" w:hAnsi="仿宋_GB2312" w:eastAsia="仿宋_GB2312" w:cs="仿宋_GB2312"/>
          <w:b w:val="0"/>
          <w:bCs w:val="0"/>
          <w:lang w:eastAsia="zh-Hans"/>
        </w:rPr>
        <w:t>中备注</w:t>
      </w:r>
      <w:r>
        <w:rPr>
          <w:rFonts w:ascii="仿宋_GB2312" w:hAnsi="仿宋_GB2312" w:eastAsia="仿宋_GB2312" w:cs="仿宋_GB2312"/>
          <w:b w:val="0"/>
          <w:bCs w:val="0"/>
        </w:rPr>
        <w:t>）。</w:t>
      </w:r>
    </w:p>
    <w:p>
      <w:pPr>
        <w:spacing w:after="0" w:line="560" w:lineRule="exact"/>
        <w:ind w:firstLine="643" w:firstLineChars="200"/>
        <w:rPr>
          <w:rFonts w:ascii="仿宋_GB2312" w:eastAsia="仿宋_GB2312"/>
          <w:sz w:val="32"/>
          <w:szCs w:val="32"/>
        </w:rPr>
      </w:pPr>
      <w:r>
        <w:rPr>
          <w:rFonts w:hint="eastAsia" w:ascii="仿宋_GB2312" w:hAnsi="??" w:eastAsia="仿宋_GB2312" w:cs="仿宋_GB2312"/>
          <w:b/>
          <w:sz w:val="32"/>
          <w:szCs w:val="32"/>
          <w:lang w:bidi="ar"/>
        </w:rPr>
        <w:t>3.项目投资建设费用总额</w:t>
      </w:r>
      <w:r>
        <w:rPr>
          <w:rFonts w:hint="eastAsia" w:ascii="仿宋_GB2312" w:eastAsia="仿宋_GB2312"/>
          <w:b/>
          <w:bCs/>
          <w:sz w:val="32"/>
          <w:szCs w:val="32"/>
        </w:rPr>
        <w:t>门槛条件：</w:t>
      </w:r>
      <w:r>
        <w:rPr>
          <w:rFonts w:hint="eastAsia" w:ascii="仿宋_GB2312" w:eastAsia="仿宋_GB2312"/>
          <w:sz w:val="32"/>
          <w:szCs w:val="32"/>
        </w:rPr>
        <w:t>经审计后</w:t>
      </w:r>
      <w:r>
        <w:rPr>
          <w:rFonts w:ascii="仿宋_GB2312" w:eastAsia="仿宋_GB2312"/>
          <w:sz w:val="32"/>
          <w:szCs w:val="32"/>
        </w:rPr>
        <w:t>，</w:t>
      </w:r>
      <w:r>
        <w:rPr>
          <w:rFonts w:hint="eastAsia" w:ascii="仿宋_GB2312" w:eastAsia="仿宋_GB2312"/>
          <w:sz w:val="32"/>
          <w:szCs w:val="32"/>
          <w:lang w:eastAsia="zh-Hans"/>
        </w:rPr>
        <w:t>计入资助</w:t>
      </w:r>
      <w:r>
        <w:rPr>
          <w:rFonts w:hint="eastAsia" w:ascii="仿宋_GB2312" w:eastAsia="仿宋_GB2312"/>
          <w:sz w:val="32"/>
          <w:szCs w:val="32"/>
        </w:rPr>
        <w:t>的项目投资总额应达到：跨行业跨领域工业互联网平台项目不低于1500万元；行业级工业互联网平台项目不低于500万元；专业型工业互联网平台项目不低于300万元，不符合的不予资助。</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（六）审计要点</w:t>
      </w:r>
    </w:p>
    <w:p>
      <w:pPr>
        <w:spacing w:after="0" w:line="560" w:lineRule="exact"/>
        <w:ind w:firstLine="643" w:firstLineChars="200"/>
        <w:rPr>
          <w:rFonts w:ascii="仿宋_GB2312" w:eastAsia="仿宋_GB2312" w:cs="Calibri"/>
          <w:bCs/>
          <w:sz w:val="32"/>
          <w:szCs w:val="32"/>
        </w:rPr>
      </w:pPr>
      <w:r>
        <w:rPr>
          <w:rFonts w:hint="eastAsia" w:ascii="仿宋_GB2312" w:hAnsi="仿宋" w:eastAsia="仿宋_GB2312"/>
          <w:b/>
          <w:bCs/>
          <w:sz w:val="32"/>
          <w:szCs w:val="32"/>
        </w:rPr>
        <w:t>1.审计范围确认</w:t>
      </w:r>
      <w:r>
        <w:rPr>
          <w:rFonts w:hint="eastAsia" w:ascii="仿宋_GB2312" w:eastAsia="仿宋_GB2312" w:cs="Calibri"/>
          <w:b/>
          <w:bCs/>
          <w:sz w:val="32"/>
          <w:szCs w:val="32"/>
          <w:lang w:bidi="ar"/>
        </w:rPr>
        <w:t>。</w:t>
      </w:r>
      <w:r>
        <w:rPr>
          <w:rFonts w:ascii="仿宋_GB2312" w:eastAsia="仿宋_GB2312" w:cs="Calibri"/>
          <w:bCs/>
          <w:sz w:val="32"/>
          <w:szCs w:val="32"/>
        </w:rPr>
        <w:t>审计时应先确认项目申报单位提供的被审计资料信息是否与项目申请书中填写的项目费用清单一致（不得自行增减），</w:t>
      </w:r>
      <w:r>
        <w:rPr>
          <w:rFonts w:hint="eastAsia" w:ascii="仿宋_GB2312" w:eastAsia="仿宋_GB2312" w:cs="Calibri"/>
          <w:bCs/>
          <w:sz w:val="32"/>
          <w:szCs w:val="32"/>
        </w:rPr>
        <w:t>再按照项目申请书中填报的项目建设费用清单进行盘点审核，申报</w:t>
      </w:r>
      <w:r>
        <w:rPr>
          <w:rFonts w:ascii="仿宋_GB2312" w:eastAsia="仿宋_GB2312" w:cs="Calibri"/>
          <w:bCs/>
          <w:sz w:val="32"/>
          <w:szCs w:val="32"/>
        </w:rPr>
        <w:t>清单以外的不计入审计</w:t>
      </w:r>
      <w:r>
        <w:rPr>
          <w:rFonts w:hint="eastAsia" w:ascii="仿宋_GB2312" w:eastAsia="仿宋_GB2312" w:cs="Calibri"/>
          <w:bCs/>
          <w:sz w:val="32"/>
          <w:szCs w:val="32"/>
        </w:rPr>
        <w:t>范畴。</w:t>
      </w:r>
      <w:r>
        <w:rPr>
          <w:rFonts w:hint="eastAsia" w:ascii="仿宋_GB2312" w:eastAsia="仿宋_GB2312"/>
          <w:sz w:val="32"/>
          <w:szCs w:val="32"/>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kern w:val="0"/>
          <w:sz w:val="32"/>
          <w:szCs w:val="32"/>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2.一致性确认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项目</w:t>
      </w:r>
      <w:r>
        <w:rPr>
          <w:rFonts w:hint="eastAsia" w:ascii="仿宋_GB2312" w:eastAsia="仿宋_GB2312"/>
          <w:sz w:val="32"/>
          <w:szCs w:val="32"/>
        </w:rPr>
        <w:t>申报单位与项目实施单位应为</w:t>
      </w:r>
      <w:r>
        <w:rPr>
          <w:rFonts w:hint="eastAsia" w:ascii="仿宋_GB2312" w:hAnsi="Calibri" w:eastAsia="仿宋_GB2312" w:cs="Times New Roman"/>
          <w:sz w:val="32"/>
          <w:szCs w:val="32"/>
        </w:rPr>
        <w:t>同一主体</w:t>
      </w:r>
      <w:r>
        <w:rPr>
          <w:rFonts w:hint="eastAsia" w:ascii="仿宋_GB2312" w:eastAsia="仿宋_GB2312"/>
          <w:sz w:val="32"/>
          <w:szCs w:val="32"/>
        </w:rPr>
        <w:t>；</w:t>
      </w:r>
      <w:r>
        <w:rPr>
          <w:rFonts w:ascii="仿宋_GB2312" w:eastAsia="仿宋_GB2312" w:cs="Calibri"/>
          <w:bCs/>
          <w:sz w:val="32"/>
          <w:szCs w:val="32"/>
        </w:rPr>
        <w:t>项目</w:t>
      </w:r>
      <w:r>
        <w:rPr>
          <w:rFonts w:hint="eastAsia" w:ascii="仿宋_GB2312" w:eastAsia="仿宋_GB2312" w:cs="Calibri"/>
          <w:bCs/>
          <w:sz w:val="32"/>
          <w:szCs w:val="32"/>
        </w:rPr>
        <w:t>建设</w:t>
      </w:r>
      <w:r>
        <w:rPr>
          <w:rFonts w:ascii="仿宋_GB2312" w:eastAsia="仿宋_GB2312" w:cs="Calibri"/>
          <w:bCs/>
          <w:sz w:val="32"/>
          <w:szCs w:val="32"/>
        </w:rPr>
        <w:t>费用清单</w:t>
      </w:r>
      <w:r>
        <w:rPr>
          <w:rFonts w:hint="eastAsia" w:ascii="仿宋_GB2312" w:hAnsi="宋体" w:eastAsia="仿宋_GB2312" w:cs="宋体"/>
          <w:kern w:val="0"/>
          <w:sz w:val="32"/>
          <w:szCs w:val="32"/>
        </w:rPr>
        <w:t>中所列相关投入原则上应</w:t>
      </w:r>
      <w:r>
        <w:rPr>
          <w:rFonts w:hint="eastAsia" w:ascii="仿宋_GB2312" w:eastAsia="仿宋_GB2312" w:cs="Calibri"/>
          <w:sz w:val="32"/>
          <w:szCs w:val="32"/>
          <w:lang w:bidi="ar"/>
        </w:rPr>
        <w:t>由项目</w:t>
      </w:r>
      <w:r>
        <w:rPr>
          <w:rFonts w:hint="eastAsia" w:ascii="仿宋_GB2312" w:eastAsia="仿宋_GB2312"/>
          <w:sz w:val="32"/>
          <w:szCs w:val="32"/>
        </w:rPr>
        <w:t>申报</w:t>
      </w:r>
      <w:r>
        <w:rPr>
          <w:rFonts w:hint="eastAsia" w:ascii="仿宋_GB2312" w:eastAsia="仿宋_GB2312" w:cs="Calibri"/>
          <w:sz w:val="32"/>
          <w:szCs w:val="32"/>
          <w:lang w:bidi="ar"/>
        </w:rPr>
        <w:t>单位直接采购，采购合同上的采购单位、发票单位、实际付款单位（投资主体）与申报单位的名称必须一致，且应</w:t>
      </w:r>
      <w:r>
        <w:rPr>
          <w:rFonts w:hint="eastAsia" w:ascii="仿宋_GB2312" w:hAnsi="宋体" w:eastAsia="仿宋_GB2312" w:cs="宋体"/>
          <w:kern w:val="0"/>
          <w:sz w:val="32"/>
          <w:szCs w:val="32"/>
        </w:rPr>
        <w:t>为项目申报单位自用，即</w:t>
      </w:r>
      <w:r>
        <w:rPr>
          <w:rFonts w:hint="eastAsia" w:ascii="仿宋_GB2312" w:eastAsia="仿宋_GB2312"/>
          <w:sz w:val="32"/>
          <w:szCs w:val="32"/>
        </w:rPr>
        <w:t>使用</w:t>
      </w:r>
      <w:r>
        <w:rPr>
          <w:rFonts w:hint="eastAsia" w:ascii="仿宋_GB2312" w:eastAsia="仿宋_GB2312" w:cs="Calibri"/>
          <w:sz w:val="32"/>
          <w:szCs w:val="32"/>
          <w:lang w:bidi="ar"/>
        </w:rPr>
        <w:t>单位</w:t>
      </w:r>
      <w:r>
        <w:rPr>
          <w:rFonts w:hint="eastAsia" w:ascii="仿宋_GB2312" w:eastAsia="仿宋_GB2312"/>
          <w:sz w:val="32"/>
          <w:szCs w:val="32"/>
        </w:rPr>
        <w:t>与申报</w:t>
      </w:r>
      <w:r>
        <w:rPr>
          <w:rFonts w:hint="eastAsia" w:ascii="仿宋_GB2312" w:eastAsia="仿宋_GB2312" w:cs="Calibri"/>
          <w:sz w:val="32"/>
          <w:szCs w:val="32"/>
          <w:lang w:bidi="ar"/>
        </w:rPr>
        <w:t>单位</w:t>
      </w:r>
      <w:r>
        <w:rPr>
          <w:rFonts w:hint="eastAsia" w:ascii="仿宋_GB2312" w:eastAsia="仿宋_GB2312"/>
          <w:sz w:val="32"/>
          <w:szCs w:val="32"/>
        </w:rPr>
        <w:t>一致</w:t>
      </w:r>
      <w:r>
        <w:rPr>
          <w:rFonts w:hint="eastAsia" w:ascii="仿宋_GB2312" w:eastAsia="仿宋_GB2312" w:cs="Calibri"/>
          <w:sz w:val="32"/>
          <w:szCs w:val="32"/>
          <w:lang w:bidi="ar"/>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3.真实性确认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4.关联性确认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rPr>
        <w:t>项目建设费用清单中所列相关投入应与所申报项目具备关联性，</w:t>
      </w:r>
      <w:r>
        <w:rPr>
          <w:rFonts w:hint="eastAsia" w:ascii="仿宋_GB2312" w:hAnsi="宋体" w:eastAsia="仿宋_GB2312" w:cs="仿宋_GB2312"/>
          <w:kern w:val="0"/>
          <w:sz w:val="32"/>
          <w:szCs w:val="32"/>
          <w:lang w:bidi="ar"/>
        </w:rPr>
        <w:t>与申报项目</w:t>
      </w:r>
      <w:r>
        <w:rPr>
          <w:rFonts w:hint="eastAsia" w:ascii="仿宋_GB2312" w:eastAsia="仿宋_GB2312" w:cs="Calibri"/>
          <w:sz w:val="32"/>
          <w:szCs w:val="32"/>
          <w:lang w:bidi="ar"/>
        </w:rPr>
        <w:t>的</w:t>
      </w:r>
      <w:r>
        <w:rPr>
          <w:rFonts w:hint="eastAsia" w:ascii="仿宋_GB2312" w:hAnsi="宋体" w:eastAsia="仿宋_GB2312" w:cs="宋体"/>
          <w:kern w:val="0"/>
          <w:sz w:val="32"/>
          <w:szCs w:val="32"/>
        </w:rPr>
        <w:t>建设内容及提高</w:t>
      </w:r>
      <w:r>
        <w:rPr>
          <w:rFonts w:hint="eastAsia" w:ascii="仿宋_GB2312" w:eastAsia="仿宋_GB2312" w:cs="Calibri"/>
          <w:sz w:val="32"/>
          <w:szCs w:val="32"/>
          <w:lang w:bidi="ar"/>
        </w:rPr>
        <w:t>企业生产效率、生产能力等</w:t>
      </w:r>
      <w:r>
        <w:rPr>
          <w:rFonts w:hint="eastAsia" w:ascii="仿宋_GB2312" w:hAnsi="宋体" w:eastAsia="仿宋_GB2312" w:cs="宋体"/>
          <w:kern w:val="0"/>
          <w:sz w:val="32"/>
          <w:szCs w:val="32"/>
        </w:rPr>
        <w:t>目标具有</w:t>
      </w:r>
      <w:r>
        <w:rPr>
          <w:rFonts w:hint="eastAsia" w:ascii="仿宋_GB2312" w:eastAsia="仿宋_GB2312" w:cs="Calibri"/>
          <w:sz w:val="32"/>
          <w:szCs w:val="32"/>
          <w:lang w:bidi="ar"/>
        </w:rPr>
        <w:t>直接关系</w:t>
      </w:r>
      <w:r>
        <w:rPr>
          <w:rFonts w:hint="eastAsia" w:ascii="仿宋_GB2312" w:hAnsi="宋体" w:eastAsia="仿宋_GB2312" w:cs="宋体"/>
          <w:kern w:val="0"/>
          <w:sz w:val="32"/>
          <w:szCs w:val="32"/>
        </w:rPr>
        <w:t>。</w:t>
      </w:r>
    </w:p>
    <w:p>
      <w:pPr>
        <w:spacing w:line="560" w:lineRule="exact"/>
        <w:ind w:firstLine="643" w:firstLineChars="200"/>
        <w:rPr>
          <w:rFonts w:hint="eastAsia" w:ascii="仿宋_GB2312" w:hAnsi="宋体" w:eastAsia="仿宋_GB2312" w:cs="宋体"/>
          <w:kern w:val="0"/>
          <w:sz w:val="32"/>
          <w:szCs w:val="32"/>
        </w:rPr>
      </w:pPr>
      <w:r>
        <w:rPr>
          <w:rFonts w:hint="eastAsia" w:ascii="仿宋_GB2312" w:eastAsia="仿宋_GB2312" w:cs="Calibri"/>
          <w:b/>
          <w:bCs/>
          <w:sz w:val="32"/>
          <w:szCs w:val="32"/>
          <w:lang w:bidi="ar"/>
        </w:rPr>
        <w:t>5.价值评估公允性</w:t>
      </w:r>
      <w:r>
        <w:rPr>
          <w:rFonts w:hint="eastAsia" w:ascii="仿宋_GB2312" w:hAnsi="宋体" w:eastAsia="仿宋_GB2312" w:cs="宋体"/>
          <w:b/>
          <w:bCs/>
          <w:kern w:val="0"/>
          <w:sz w:val="32"/>
          <w:szCs w:val="32"/>
        </w:rPr>
        <w:t>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sz w:val="32"/>
          <w:szCs w:val="32"/>
        </w:rPr>
        <w:t>。</w:t>
      </w:r>
    </w:p>
    <w:p>
      <w:pPr>
        <w:pStyle w:val="13"/>
        <w:spacing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6.会计科目确认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lang w:bidi="ar"/>
        </w:rPr>
        <w:t>根据审计时该笔费用所计入的会计科目确认，不允许申报单位临时进行会计科目调整；但如项目申报单位填报</w:t>
      </w:r>
      <w:r>
        <w:rPr>
          <w:rFonts w:hint="eastAsia" w:ascii="仿宋_GB2312" w:hAnsi="宋体" w:eastAsia="仿宋_GB2312" w:cs="宋体"/>
          <w:kern w:val="0"/>
          <w:sz w:val="32"/>
          <w:szCs w:val="32"/>
        </w:rPr>
        <w:t>项目建设费用清单</w:t>
      </w:r>
      <w:r>
        <w:rPr>
          <w:rFonts w:hint="eastAsia" w:ascii="仿宋_GB2312" w:hAnsi="宋体" w:eastAsia="仿宋_GB2312" w:cs="宋体"/>
          <w:kern w:val="0"/>
          <w:sz w:val="32"/>
          <w:szCs w:val="32"/>
          <w:lang w:bidi="ar"/>
        </w:rPr>
        <w:t>时分类错误，可根据实际核实情况进行</w:t>
      </w:r>
      <w:r>
        <w:rPr>
          <w:rFonts w:hint="eastAsia" w:ascii="仿宋_GB2312" w:hAnsi="华文楷体" w:eastAsia="仿宋_GB2312"/>
          <w:sz w:val="32"/>
          <w:szCs w:val="32"/>
        </w:rPr>
        <w:t>费用类别</w:t>
      </w:r>
      <w:r>
        <w:rPr>
          <w:rFonts w:hint="eastAsia" w:ascii="仿宋_GB2312" w:hAnsi="宋体" w:eastAsia="仿宋_GB2312" w:cs="宋体"/>
          <w:kern w:val="0"/>
          <w:sz w:val="32"/>
          <w:szCs w:val="32"/>
          <w:lang w:bidi="ar"/>
        </w:rPr>
        <w:t>调整。</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7.凭据审查</w:t>
      </w:r>
      <w:r>
        <w:rPr>
          <w:rFonts w:hint="eastAsia" w:ascii="仿宋_GB2312" w:eastAsia="仿宋_GB2312" w:cs="Calibri"/>
          <w:b/>
          <w:bCs/>
          <w:sz w:val="32"/>
          <w:szCs w:val="32"/>
          <w:lang w:bidi="ar"/>
        </w:rPr>
        <w:t>。</w:t>
      </w:r>
      <w:r>
        <w:rPr>
          <w:rFonts w:hint="eastAsia" w:ascii="仿宋_GB2312" w:eastAsia="仿宋_GB2312" w:cs="Calibri"/>
          <w:bCs/>
          <w:sz w:val="32"/>
          <w:szCs w:val="32"/>
        </w:rPr>
        <w:t>审计机构应核查申报单位是否按照会计准则及时登记入账，凭证、发票、合同、银行回单等是否齐全。</w:t>
      </w:r>
      <w:r>
        <w:rPr>
          <w:rFonts w:hint="eastAsia" w:ascii="仿宋_GB2312" w:eastAsia="仿宋_GB2312" w:cs="Calibri"/>
          <w:sz w:val="32"/>
          <w:szCs w:val="32"/>
          <w:lang w:bidi="ar"/>
        </w:rPr>
        <w:t>发票和付款时间应当在实施期内，期外不计入审计范畴。除进口设备外，项目支出需提供发票联；发票联质押在银行、设备租赁公司等其他机构的，可由企业短期借出，由审计机构加盖审验章、留存复印件再归还。</w:t>
      </w:r>
    </w:p>
    <w:p>
      <w:pPr>
        <w:pStyle w:val="13"/>
        <w:spacing w:line="560" w:lineRule="exact"/>
        <w:ind w:firstLine="643"/>
        <w:rPr>
          <w:rFonts w:ascii="仿宋_GB2312" w:eastAsia="仿宋_GB2312" w:cs="仿宋_GB2312"/>
          <w:sz w:val="32"/>
          <w:szCs w:val="32"/>
          <w:lang w:bidi="ar"/>
        </w:rPr>
      </w:pPr>
      <w:r>
        <w:rPr>
          <w:rFonts w:hint="eastAsia" w:ascii="仿宋_GB2312" w:hAnsi="??" w:eastAsia="仿宋_GB2312" w:cs="仿宋_GB2312"/>
          <w:b/>
          <w:sz w:val="32"/>
          <w:szCs w:val="32"/>
          <w:lang w:bidi="ar"/>
        </w:rPr>
        <w:t>8.项目资助期限界定。</w:t>
      </w:r>
      <w:r>
        <w:rPr>
          <w:rFonts w:hint="eastAsia" w:ascii="仿宋_GB2312" w:hAnsi="仿宋" w:eastAsia="仿宋_GB2312"/>
          <w:sz w:val="32"/>
          <w:szCs w:val="32"/>
        </w:rPr>
        <w:t>申报的项目建设期或实施期应当在申请指南规定的期限内，且发票时间和付款时间应当在申报的项目建设期或实施期内。</w:t>
      </w:r>
      <w:r>
        <w:rPr>
          <w:rStyle w:val="11"/>
          <w:rFonts w:hint="eastAsia" w:ascii="仿宋_GB2312" w:hAnsi="宋体" w:eastAsia="仿宋_GB2312" w:cs="Arial"/>
          <w:b w:val="0"/>
          <w:kern w:val="0"/>
          <w:sz w:val="32"/>
          <w:szCs w:val="32"/>
        </w:rPr>
        <w:t>项目资助期不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终止日，即</w:t>
      </w:r>
      <w:r>
        <w:rPr>
          <w:rFonts w:hint="eastAsia" w:ascii="仿宋_GB2312" w:hAnsi="仿宋" w:eastAsia="仿宋_GB2312"/>
          <w:sz w:val="32"/>
          <w:szCs w:val="32"/>
        </w:rPr>
        <w:t>超出建设期或实施期的发票或付款，不予以确认（但合同中已明确的定金、质保金、预付款等除外）。其中，</w:t>
      </w:r>
      <w:r>
        <w:rPr>
          <w:rFonts w:hint="eastAsia" w:ascii="仿宋_GB2312" w:eastAsia="仿宋_GB2312" w:cs="Calibri"/>
          <w:sz w:val="32"/>
          <w:szCs w:val="32"/>
          <w:lang w:bidi="ar"/>
        </w:rPr>
        <w:t>进口设备和工器具以海关进口报关单申报</w:t>
      </w:r>
      <w:r>
        <w:rPr>
          <w:rFonts w:hint="eastAsia" w:ascii="仿宋_GB2312" w:eastAsia="仿宋_GB2312" w:cs="仿宋_GB2312"/>
          <w:sz w:val="32"/>
          <w:szCs w:val="32"/>
          <w:lang w:bidi="ar"/>
        </w:rPr>
        <w:t>日期为发票时间</w:t>
      </w:r>
      <w:r>
        <w:rPr>
          <w:rFonts w:hint="eastAsia" w:ascii="仿宋_GB2312" w:hAnsi="仿宋" w:eastAsia="仿宋_GB2312"/>
          <w:sz w:val="32"/>
          <w:szCs w:val="32"/>
        </w:rPr>
        <w:t>。</w:t>
      </w:r>
    </w:p>
    <w:p>
      <w:pPr>
        <w:autoSpaceDE w:val="0"/>
        <w:spacing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9.项目</w:t>
      </w:r>
      <w:r>
        <w:rPr>
          <w:rFonts w:hint="eastAsia" w:ascii="仿宋_GB2312" w:eastAsia="仿宋_GB2312"/>
          <w:b/>
          <w:bCs/>
          <w:sz w:val="32"/>
          <w:szCs w:val="32"/>
        </w:rPr>
        <w:t>投资审计金额确认。</w:t>
      </w:r>
      <w:r>
        <w:rPr>
          <w:rFonts w:hint="eastAsia" w:ascii="仿宋_GB2312" w:hAnsi="宋体" w:eastAsia="仿宋_GB2312" w:cs="宋体"/>
          <w:kern w:val="0"/>
          <w:sz w:val="32"/>
          <w:szCs w:val="32"/>
        </w:rPr>
        <w:t>以项目建设费用清单</w:t>
      </w:r>
      <w:r>
        <w:rPr>
          <w:rFonts w:hint="eastAsia" w:ascii="仿宋_GB2312" w:hAnsi="仿宋" w:eastAsia="仿宋_GB2312"/>
          <w:sz w:val="32"/>
          <w:szCs w:val="32"/>
        </w:rPr>
        <w:t>为审计范围，</w:t>
      </w:r>
      <w:r>
        <w:rPr>
          <w:rFonts w:hint="eastAsia" w:ascii="仿宋_GB2312" w:eastAsia="仿宋_GB2312"/>
          <w:sz w:val="32"/>
          <w:szCs w:val="32"/>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sz w:val="32"/>
          <w:szCs w:val="32"/>
          <w:shd w:val="clear" w:color="auto" w:fill="FFFFFF"/>
        </w:rPr>
        <w:t>项目单位取得的增值税专用发票，可抵扣、</w:t>
      </w:r>
      <w:r>
        <w:rPr>
          <w:rFonts w:hint="eastAsia" w:ascii="仿宋_GB2312" w:eastAsia="仿宋_GB2312"/>
          <w:sz w:val="32"/>
          <w:szCs w:val="32"/>
        </w:rPr>
        <w:t>可减免</w:t>
      </w:r>
      <w:r>
        <w:rPr>
          <w:rFonts w:hint="eastAsia" w:ascii="仿宋_GB2312" w:hAnsi="仿宋_GB2312" w:eastAsia="仿宋_GB2312" w:cs="仿宋_GB2312"/>
          <w:sz w:val="32"/>
          <w:szCs w:val="32"/>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10.支付方式界定</w:t>
      </w:r>
      <w:r>
        <w:rPr>
          <w:rFonts w:hint="eastAsia" w:ascii="仿宋_GB2312" w:eastAsia="仿宋_GB2312" w:cs="Calibri"/>
          <w:b/>
          <w:bCs/>
          <w:sz w:val="32"/>
          <w:szCs w:val="32"/>
          <w:lang w:bidi="ar"/>
        </w:rPr>
        <w:t>。</w:t>
      </w:r>
      <w:r>
        <w:rPr>
          <w:rFonts w:hint="eastAsia" w:ascii="仿宋_GB2312" w:eastAsia="仿宋_GB2312" w:cs="Calibri"/>
          <w:bCs/>
          <w:sz w:val="32"/>
          <w:szCs w:val="32"/>
        </w:rPr>
        <w:t>对于项目支出由集团、集团采购中心等第三方代为付款、收款的情形，需要在采购合同中有明确规定，且付款资金完备，否则一般不予确认。具体依据</w:t>
      </w:r>
      <w:r>
        <w:rPr>
          <w:rFonts w:ascii="仿宋_GB2312" w:eastAsia="仿宋_GB2312" w:cs="Calibri"/>
          <w:bCs/>
          <w:sz w:val="32"/>
          <w:szCs w:val="32"/>
        </w:rPr>
        <w:t>《市工业和信息化局专项资金项目专项审计通用原则和标准（2022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bCs/>
          <w:sz w:val="32"/>
          <w:szCs w:val="32"/>
        </w:rPr>
        <w:t>执行。</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11.</w:t>
      </w:r>
      <w:r>
        <w:rPr>
          <w:rFonts w:ascii="仿宋_GB2312" w:eastAsia="仿宋_GB2312" w:cs="Calibri"/>
          <w:b/>
          <w:sz w:val="32"/>
          <w:szCs w:val="32"/>
        </w:rPr>
        <w:t>借款费用</w:t>
      </w:r>
      <w:r>
        <w:rPr>
          <w:rFonts w:hint="eastAsia" w:ascii="仿宋_GB2312" w:eastAsia="仿宋_GB2312" w:cs="Calibri"/>
          <w:b/>
          <w:sz w:val="32"/>
          <w:szCs w:val="32"/>
        </w:rPr>
        <w:t>核算。</w:t>
      </w:r>
      <w:r>
        <w:rPr>
          <w:rFonts w:ascii="仿宋_GB2312" w:eastAsia="仿宋_GB2312" w:cs="Calibri"/>
          <w:bCs/>
          <w:sz w:val="32"/>
          <w:szCs w:val="32"/>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sz w:val="32"/>
          <w:szCs w:val="32"/>
        </w:rPr>
        <w:t>。</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12</w:t>
      </w:r>
      <w:r>
        <w:rPr>
          <w:rFonts w:ascii="仿宋_GB2312" w:eastAsia="仿宋_GB2312" w:cs="Calibri"/>
          <w:b/>
          <w:sz w:val="32"/>
          <w:szCs w:val="32"/>
        </w:rPr>
        <w:t>.</w:t>
      </w:r>
      <w:r>
        <w:rPr>
          <w:rFonts w:hint="eastAsia" w:ascii="仿宋_GB2312" w:eastAsia="仿宋_GB2312" w:cs="Calibri"/>
          <w:b/>
          <w:sz w:val="32"/>
          <w:szCs w:val="32"/>
        </w:rPr>
        <w:t>质保金。</w:t>
      </w:r>
      <w:r>
        <w:rPr>
          <w:rFonts w:ascii="仿宋_GB2312" w:eastAsia="仿宋_GB2312" w:cs="Calibri"/>
          <w:bCs/>
          <w:sz w:val="32"/>
          <w:szCs w:val="32"/>
        </w:rPr>
        <w:t>未支付金额如仅为因质量保障计划按合理比率</w:t>
      </w:r>
      <w:r>
        <w:rPr>
          <w:rFonts w:hint="eastAsia" w:ascii="仿宋_GB2312" w:eastAsia="仿宋_GB2312" w:cs="Calibri"/>
          <w:bCs/>
          <w:sz w:val="32"/>
          <w:szCs w:val="32"/>
        </w:rPr>
        <w:t>（10%及以内）</w:t>
      </w:r>
      <w:r>
        <w:rPr>
          <w:rFonts w:ascii="仿宋_GB2312" w:eastAsia="仿宋_GB2312" w:cs="Calibri"/>
          <w:bCs/>
          <w:sz w:val="32"/>
          <w:szCs w:val="32"/>
        </w:rPr>
        <w:t>计算的质保金，视同项目投入金额计算（如属分期付款而非质保金，不予确认）。</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13</w:t>
      </w:r>
      <w:r>
        <w:rPr>
          <w:rFonts w:ascii="仿宋_GB2312" w:eastAsia="仿宋_GB2312" w:cs="Calibri"/>
          <w:bCs/>
          <w:sz w:val="32"/>
          <w:szCs w:val="32"/>
        </w:rPr>
        <w:t>.对于未盘点到设备实物的支出或未投入使用的设备，不予以确认</w:t>
      </w:r>
      <w:r>
        <w:rPr>
          <w:rFonts w:hint="eastAsia" w:ascii="仿宋_GB2312" w:eastAsia="仿宋_GB2312" w:cs="Calibri"/>
          <w:bCs/>
          <w:sz w:val="32"/>
          <w:szCs w:val="32"/>
        </w:rPr>
        <w:t>。</w:t>
      </w:r>
      <w:r>
        <w:rPr>
          <w:rFonts w:hint="eastAsia" w:ascii="仿宋_GB2312" w:hAnsi="宋体" w:eastAsia="仿宋_GB2312" w:cs="宋体"/>
          <w:kern w:val="0"/>
          <w:sz w:val="32"/>
          <w:szCs w:val="32"/>
          <w:lang w:bidi="ar"/>
        </w:rPr>
        <w:t>原则上设备</w:t>
      </w:r>
      <w:r>
        <w:rPr>
          <w:rFonts w:hint="eastAsia" w:ascii="仿宋_GB2312" w:eastAsia="仿宋_GB2312" w:cs="Calibri"/>
          <w:sz w:val="32"/>
          <w:szCs w:val="32"/>
          <w:lang w:bidi="ar"/>
        </w:rPr>
        <w:t>应</w:t>
      </w:r>
      <w:r>
        <w:rPr>
          <w:rFonts w:hint="eastAsia" w:ascii="仿宋_GB2312" w:hAnsi="宋体" w:eastAsia="仿宋_GB2312" w:cs="宋体"/>
          <w:kern w:val="0"/>
          <w:sz w:val="32"/>
          <w:szCs w:val="32"/>
        </w:rPr>
        <w:t>放置在项目申报单位所属场地（关联公司也不予认可），</w:t>
      </w:r>
      <w:r>
        <w:rPr>
          <w:rFonts w:hint="eastAsia" w:ascii="仿宋_GB2312" w:eastAsia="仿宋_GB2312" w:cs="Calibri"/>
          <w:sz w:val="32"/>
          <w:szCs w:val="32"/>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14</w:t>
      </w:r>
      <w:r>
        <w:rPr>
          <w:rFonts w:ascii="仿宋_GB2312" w:eastAsia="仿宋_GB2312" w:cs="Calibri"/>
          <w:bCs/>
          <w:sz w:val="32"/>
          <w:szCs w:val="32"/>
        </w:rPr>
        <w:t>.项目单位的人员、房租、装修、水电、日常办公用品等支出，不予以确认</w:t>
      </w:r>
      <w:r>
        <w:rPr>
          <w:rFonts w:hint="eastAsia" w:ascii="仿宋_GB2312" w:eastAsia="仿宋_GB2312" w:cs="Calibri"/>
          <w:bCs/>
          <w:sz w:val="32"/>
          <w:szCs w:val="32"/>
        </w:rPr>
        <w:t>。</w:t>
      </w:r>
    </w:p>
    <w:p>
      <w:pPr>
        <w:spacing w:after="0" w:line="560" w:lineRule="exact"/>
        <w:ind w:firstLine="640" w:firstLineChars="200"/>
        <w:rPr>
          <w:rFonts w:ascii="仿宋_GB2312" w:eastAsia="仿宋_GB2312" w:cs="Calibri"/>
          <w:sz w:val="32"/>
          <w:szCs w:val="32"/>
          <w:lang w:bidi="ar"/>
        </w:rPr>
      </w:pPr>
      <w:r>
        <w:rPr>
          <w:rFonts w:hint="eastAsia" w:ascii="仿宋_GB2312" w:eastAsia="仿宋_GB2312" w:cs="Calibri"/>
          <w:bCs/>
          <w:sz w:val="32"/>
          <w:szCs w:val="32"/>
        </w:rPr>
        <w:t>15</w:t>
      </w:r>
      <w:r>
        <w:rPr>
          <w:rFonts w:ascii="仿宋_GB2312" w:eastAsia="仿宋_GB2312" w:cs="Calibri"/>
          <w:bCs/>
          <w:sz w:val="32"/>
          <w:szCs w:val="32"/>
        </w:rPr>
        <w:t>.其他未明确的，按照《市工业和信息化局专项资金项目专项审计通用原则和标准（2022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sz w:val="32"/>
          <w:szCs w:val="32"/>
          <w:lang w:bidi="ar"/>
        </w:rPr>
        <w:t>进行审核。</w:t>
      </w:r>
    </w:p>
    <w:p>
      <w:pPr>
        <w:spacing w:after="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六、审计报告内容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基于</w:t>
      </w:r>
      <w:r>
        <w:rPr>
          <w:rFonts w:hint="eastAsia" w:ascii="仿宋_GB2312" w:eastAsia="仿宋_GB2312" w:cs="Calibri"/>
          <w:sz w:val="32"/>
          <w:szCs w:val="32"/>
          <w:lang w:bidi="ar"/>
        </w:rPr>
        <w:t>《市工业和信息化局专项资金项目专项审计通用原则和标准（2022年修订版）》审计报告应体现内容基础上，</w:t>
      </w:r>
      <w:r>
        <w:rPr>
          <w:rFonts w:hint="eastAsia" w:ascii="仿宋_GB2312" w:eastAsia="仿宋_GB2312"/>
          <w:sz w:val="32"/>
          <w:szCs w:val="32"/>
        </w:rPr>
        <w:t>包括但不限于以下内容：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2.项目基本情况。项目名称、项目具体实施地点、实施期限、项目建设主要内容等。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3.项目审计情况。一是限制性条件审查。与平台签订合同的付费工业企业数量、项目单位上年度的营业收入</w:t>
      </w:r>
      <w:r>
        <w:rPr>
          <w:rFonts w:hint="eastAsia" w:ascii="仿宋_GB2312" w:eastAsia="仿宋_GB2312"/>
          <w:sz w:val="32"/>
          <w:szCs w:val="32"/>
          <w:lang w:eastAsia="zh-Hans"/>
        </w:rPr>
        <w:t>等</w:t>
      </w:r>
      <w:r>
        <w:rPr>
          <w:rFonts w:hint="eastAsia" w:ascii="仿宋_GB2312" w:eastAsia="仿宋_GB2312"/>
          <w:sz w:val="32"/>
          <w:szCs w:val="32"/>
        </w:rPr>
        <w:t>。二是项目投资情况。项目申报投资额、经审计符合申报规定的投资及其构成</w:t>
      </w:r>
      <w:r>
        <w:rPr>
          <w:rFonts w:hint="eastAsia" w:ascii="仿宋_GB2312" w:eastAsia="仿宋_GB2312"/>
          <w:sz w:val="32"/>
          <w:szCs w:val="32"/>
          <w:lang w:eastAsia="zh-Hans"/>
        </w:rPr>
        <w:t>等</w:t>
      </w:r>
      <w:r>
        <w:rPr>
          <w:rFonts w:hint="eastAsia" w:ascii="仿宋_GB2312" w:eastAsia="仿宋_GB2312"/>
          <w:sz w:val="32"/>
          <w:szCs w:val="32"/>
        </w:rPr>
        <w:t>。三是审计结论。</w:t>
      </w:r>
    </w:p>
    <w:p>
      <w:pPr>
        <w:tabs>
          <w:tab w:val="left" w:pos="426"/>
        </w:tabs>
        <w:spacing w:after="0" w:line="560" w:lineRule="exact"/>
        <w:ind w:firstLine="640" w:firstLineChars="200"/>
        <w:jc w:val="left"/>
        <w:rPr>
          <w:rFonts w:ascii="仿宋_GB2312" w:eastAsia="仿宋_GB2312"/>
          <w:sz w:val="32"/>
          <w:szCs w:val="32"/>
        </w:rPr>
      </w:pPr>
      <w:r>
        <w:rPr>
          <w:rFonts w:hint="eastAsia" w:ascii="仿宋_GB2312" w:eastAsia="仿宋_GB2312"/>
          <w:sz w:val="32"/>
          <w:szCs w:val="32"/>
        </w:rPr>
        <w:t>4.其他事项说明。</w:t>
      </w:r>
      <w:r>
        <w:rPr>
          <w:rFonts w:hint="eastAsia" w:ascii="仿宋_GB2312" w:eastAsia="仿宋_GB2312"/>
          <w:sz w:val="32"/>
          <w:szCs w:val="32"/>
          <w:lang w:eastAsia="zh-Hans"/>
        </w:rPr>
        <w:t>披露重复申报率</w:t>
      </w:r>
      <w:r>
        <w:rPr>
          <w:rFonts w:hint="eastAsia" w:ascii="仿宋_GB2312" w:eastAsia="仿宋_GB2312"/>
          <w:sz w:val="32"/>
          <w:szCs w:val="32"/>
        </w:rPr>
        <w:t>（超过10%）</w:t>
      </w:r>
      <w:r>
        <w:rPr>
          <w:rFonts w:hint="eastAsia" w:ascii="仿宋_GB2312" w:eastAsia="仿宋_GB2312"/>
          <w:sz w:val="32"/>
          <w:szCs w:val="32"/>
          <w:lang w:eastAsia="zh-Hans"/>
        </w:rPr>
        <w:t>或核减率</w:t>
      </w:r>
      <w:r>
        <w:rPr>
          <w:rFonts w:hint="eastAsia" w:ascii="仿宋_GB2312" w:eastAsia="仿宋_GB2312"/>
          <w:sz w:val="32"/>
          <w:szCs w:val="32"/>
        </w:rPr>
        <w:t>（超过20%）</w:t>
      </w:r>
      <w:r>
        <w:rPr>
          <w:rFonts w:hint="eastAsia" w:ascii="仿宋_GB2312" w:eastAsia="仿宋_GB2312"/>
          <w:sz w:val="32"/>
          <w:szCs w:val="32"/>
          <w:lang w:eastAsia="zh-Hans"/>
        </w:rPr>
        <w:t>等异常情况</w:t>
      </w:r>
      <w:r>
        <w:rPr>
          <w:rFonts w:ascii="仿宋_GB2312" w:eastAsia="仿宋_GB2312"/>
          <w:sz w:val="32"/>
          <w:szCs w:val="32"/>
          <w:lang w:eastAsia="zh-Hans"/>
        </w:rPr>
        <w:t>，</w:t>
      </w:r>
      <w:r>
        <w:rPr>
          <w:rFonts w:hint="eastAsia" w:ascii="仿宋_GB2312" w:eastAsia="仿宋_GB2312"/>
          <w:sz w:val="32"/>
          <w:szCs w:val="32"/>
        </w:rPr>
        <w:t>并附</w:t>
      </w:r>
      <w:r>
        <w:rPr>
          <w:rFonts w:ascii="仿宋_GB2312" w:eastAsia="仿宋_GB2312" w:cs="Calibri"/>
          <w:bCs/>
          <w:sz w:val="32"/>
          <w:szCs w:val="32"/>
        </w:rPr>
        <w:t>项目费用明细清单</w:t>
      </w:r>
      <w:r>
        <w:rPr>
          <w:rFonts w:hint="eastAsia" w:ascii="仿宋_GB2312" w:eastAsia="仿宋_GB2312"/>
          <w:sz w:val="32"/>
          <w:szCs w:val="32"/>
        </w:rPr>
        <w:t>、与平台签订合同的付费工业企业清单等相关附件</w:t>
      </w:r>
      <w:r>
        <w:rPr>
          <w:rFonts w:ascii="仿宋_GB2312" w:eastAsia="仿宋_GB2312"/>
          <w:sz w:val="32"/>
          <w:szCs w:val="32"/>
        </w:rPr>
        <w:t>。</w:t>
      </w:r>
    </w:p>
    <w:p>
      <w:pPr>
        <w:spacing w:after="0" w:line="560" w:lineRule="exact"/>
        <w:ind w:firstLine="640" w:firstLineChars="200"/>
        <w:rPr>
          <w:rFonts w:ascii="仿宋_GB2312" w:eastAsia="仿宋_GB2312"/>
          <w:sz w:val="32"/>
          <w:szCs w:val="32"/>
        </w:rPr>
      </w:pPr>
      <w:r>
        <w:rPr>
          <w:rFonts w:ascii="仿宋_GB2312" w:eastAsia="仿宋_GB2312"/>
          <w:sz w:val="32"/>
          <w:szCs w:val="32"/>
        </w:rPr>
        <w:br w:type="page"/>
      </w:r>
    </w:p>
    <w:p>
      <w:pPr>
        <w:pStyle w:val="2"/>
      </w:pPr>
    </w:p>
    <w:p>
      <w:pPr>
        <w:pStyle w:val="3"/>
        <w:keepNext w:val="0"/>
        <w:keepLines w:val="0"/>
        <w:spacing w:before="0" w:after="0" w:line="560" w:lineRule="exact"/>
        <w:jc w:val="center"/>
        <w:rPr>
          <w:rFonts w:hint="eastAsia" w:ascii="方正小标宋简体" w:eastAsia="方正小标宋简体" w:hAnsiTheme="majorEastAsia"/>
          <w:b w:val="0"/>
        </w:rPr>
      </w:pPr>
      <w:r>
        <w:rPr>
          <w:rFonts w:hint="eastAsia" w:ascii="方正小标宋简体" w:eastAsia="方正小标宋简体" w:hAnsiTheme="majorEastAsia"/>
          <w:b w:val="0"/>
        </w:rPr>
        <w:t>深圳市工业互联网扶持计划专项审计原则</w:t>
      </w:r>
    </w:p>
    <w:p>
      <w:pPr>
        <w:spacing w:after="0" w:line="560" w:lineRule="exact"/>
        <w:jc w:val="center"/>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Hans"/>
        </w:rPr>
        <w:t>工业互联网服务商培育项目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一、总体要求</w:t>
      </w:r>
    </w:p>
    <w:p>
      <w:pPr>
        <w:spacing w:after="0" w:line="560" w:lineRule="exact"/>
        <w:ind w:firstLine="640" w:firstLineChars="200"/>
      </w:pPr>
      <w:r>
        <w:rPr>
          <w:rFonts w:hint="eastAsia" w:ascii="仿宋_GB2312" w:hAnsi="Calibri" w:eastAsia="仿宋_GB2312" w:cs="Calibri"/>
          <w:sz w:val="32"/>
          <w:szCs w:val="32"/>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kern w:val="0"/>
          <w:sz w:val="32"/>
          <w:szCs w:val="32"/>
        </w:rPr>
        <w:t>申请指南</w:t>
      </w:r>
      <w:r>
        <w:rPr>
          <w:rFonts w:hint="eastAsia" w:ascii="仿宋_GB2312" w:hAnsi="Calibri" w:eastAsia="仿宋_GB2312" w:cs="Calibri"/>
          <w:sz w:val="32"/>
          <w:szCs w:val="32"/>
          <w:lang w:bidi="ar"/>
        </w:rPr>
        <w:t>等专项资金管理规定，</w:t>
      </w:r>
      <w:r>
        <w:rPr>
          <w:rFonts w:hint="eastAsia" w:ascii="仿宋_GB2312" w:hAnsi="Calibri" w:eastAsia="仿宋_GB2312" w:cs="Calibri"/>
          <w:b/>
          <w:bCs/>
          <w:sz w:val="32"/>
          <w:szCs w:val="32"/>
          <w:lang w:bidi="ar"/>
        </w:rPr>
        <w:t>以《市工业和信息化局专项资金项目专项审计通用原则和标准》（2022年修订版）为基础，</w:t>
      </w:r>
      <w:r>
        <w:rPr>
          <w:rFonts w:hint="eastAsia" w:ascii="仿宋_GB2312" w:hAnsi="Calibri" w:eastAsia="仿宋_GB2312" w:cs="Calibri"/>
          <w:sz w:val="32"/>
          <w:szCs w:val="32"/>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ins w:id="34" w:author="陈微波" w:date="2024-10-08T18:03:25Z"/>
          <w:rFonts w:hint="eastAsia" w:ascii="仿宋_GB2312" w:eastAsia="仿宋_GB2312"/>
          <w:sz w:val="32"/>
          <w:szCs w:val="32"/>
        </w:rPr>
      </w:pPr>
      <w:ins w:id="35" w:author="陈微波" w:date="2024-10-08T18:03:25Z">
        <w:r>
          <w:rPr>
            <w:rFonts w:hint="eastAsia" w:ascii="仿宋_GB2312" w:eastAsia="仿宋_GB2312"/>
            <w:sz w:val="32"/>
            <w:szCs w:val="32"/>
          </w:rPr>
          <w:t>（一）《深圳市关于新形势下加快工业企业技术改造升级的若干措施》（深府办规〔2023〕6号）</w:t>
        </w:r>
      </w:ins>
    </w:p>
    <w:p>
      <w:pPr>
        <w:spacing w:after="0" w:line="560" w:lineRule="exact"/>
        <w:ind w:firstLine="640" w:firstLineChars="200"/>
        <w:rPr>
          <w:ins w:id="36" w:author="陈微波" w:date="2024-10-08T18:03:25Z"/>
          <w:rFonts w:ascii="仿宋_GB2312" w:hAnsi="Calibri" w:eastAsia="仿宋_GB2312" w:cs="Calibri"/>
          <w:sz w:val="32"/>
          <w:szCs w:val="32"/>
          <w:lang w:bidi="ar"/>
        </w:rPr>
      </w:pPr>
      <w:ins w:id="37" w:author="陈微波" w:date="2024-10-08T18:03:25Z">
        <w:r>
          <w:rPr>
            <w:rFonts w:hint="eastAsia" w:ascii="仿宋_GB2312" w:hAnsi="Calibri" w:eastAsia="仿宋_GB2312" w:cs="Calibri"/>
            <w:sz w:val="32"/>
            <w:szCs w:val="32"/>
            <w:lang w:bidi="ar"/>
          </w:rPr>
          <w:t>（</w:t>
        </w:r>
      </w:ins>
      <w:ins w:id="38" w:author="陈微波" w:date="2024-10-08T18:03:25Z">
        <w:r>
          <w:rPr>
            <w:rFonts w:hint="eastAsia" w:ascii="仿宋_GB2312" w:hAnsi="Calibri" w:eastAsia="仿宋_GB2312" w:cs="Calibri"/>
            <w:sz w:val="32"/>
            <w:szCs w:val="32"/>
            <w:lang w:eastAsia="zh-CN" w:bidi="ar"/>
          </w:rPr>
          <w:t>二</w:t>
        </w:r>
      </w:ins>
      <w:ins w:id="39" w:author="陈微波" w:date="2024-10-08T18:03:25Z">
        <w:r>
          <w:rPr>
            <w:rFonts w:hint="eastAsia" w:ascii="仿宋_GB2312" w:hAnsi="Calibri" w:eastAsia="仿宋_GB2312" w:cs="Calibri"/>
            <w:sz w:val="32"/>
            <w:szCs w:val="32"/>
            <w:lang w:bidi="ar"/>
          </w:rPr>
          <w:t>）《</w:t>
        </w:r>
      </w:ins>
      <w:ins w:id="40" w:author="陈微波" w:date="2024-10-08T18:03:25Z">
        <w:r>
          <w:rPr>
            <w:rFonts w:hint="eastAsia" w:ascii="仿宋_GB2312" w:hAnsi="宋体" w:eastAsia="仿宋_GB2312" w:cs="仿宋_GB2312"/>
            <w:kern w:val="0"/>
            <w:sz w:val="32"/>
            <w:szCs w:val="32"/>
          </w:rPr>
          <w:t>深圳市工业和信息化局企业技术改造项目扶持计划操作规程</w:t>
        </w:r>
      </w:ins>
      <w:ins w:id="41" w:author="陈微波" w:date="2024-10-08T18:03:25Z">
        <w:r>
          <w:rPr>
            <w:rFonts w:hint="eastAsia" w:ascii="仿宋_GB2312" w:hAnsi="Calibri" w:eastAsia="仿宋_GB2312" w:cs="Calibri"/>
            <w:sz w:val="32"/>
            <w:szCs w:val="32"/>
            <w:lang w:bidi="ar"/>
          </w:rPr>
          <w:t>》（深工信规〔2024〕12号）</w:t>
        </w:r>
      </w:ins>
    </w:p>
    <w:p>
      <w:pPr>
        <w:spacing w:after="0" w:line="560" w:lineRule="exact"/>
        <w:ind w:firstLine="640" w:firstLineChars="200"/>
        <w:rPr>
          <w:ins w:id="42" w:author="陈微波" w:date="2024-10-08T18:03:25Z"/>
        </w:rPr>
      </w:pPr>
      <w:ins w:id="43" w:author="陈微波" w:date="2024-10-08T18:03:25Z">
        <w:r>
          <w:rPr>
            <w:rFonts w:hint="eastAsia" w:ascii="仿宋_GB2312" w:hAnsi="Calibri" w:eastAsia="仿宋_GB2312" w:cs="Calibri"/>
            <w:sz w:val="32"/>
            <w:szCs w:val="32"/>
            <w:lang w:bidi="ar"/>
          </w:rPr>
          <w:t>（</w:t>
        </w:r>
      </w:ins>
      <w:ins w:id="44" w:author="陈微波" w:date="2024-10-08T18:03:25Z">
        <w:r>
          <w:rPr>
            <w:rFonts w:hint="eastAsia" w:ascii="仿宋_GB2312" w:hAnsi="Calibri" w:eastAsia="仿宋_GB2312" w:cs="Calibri"/>
            <w:sz w:val="32"/>
            <w:szCs w:val="32"/>
            <w:lang w:eastAsia="zh-CN" w:bidi="ar"/>
          </w:rPr>
          <w:t>三</w:t>
        </w:r>
      </w:ins>
      <w:ins w:id="45" w:author="陈微波" w:date="2024-10-08T18:03:25Z">
        <w:r>
          <w:rPr>
            <w:rFonts w:hint="eastAsia" w:ascii="仿宋_GB2312" w:hAnsi="Calibri" w:eastAsia="仿宋_GB2312" w:cs="Calibri"/>
            <w:sz w:val="32"/>
            <w:szCs w:val="32"/>
            <w:lang w:bidi="ar"/>
          </w:rPr>
          <w:t>）</w:t>
        </w:r>
      </w:ins>
      <w:ins w:id="46" w:author="陈微波" w:date="2024-10-08T18:03:25Z">
        <w:r>
          <w:rPr>
            <w:rFonts w:hint="eastAsia" w:ascii="仿宋_GB2312" w:hAnsi="宋体" w:eastAsia="仿宋_GB2312" w:cs="宋体"/>
            <w:kern w:val="0"/>
            <w:sz w:val="32"/>
            <w:szCs w:val="32"/>
          </w:rPr>
          <w:t>《2025年深圳市工业和信息化局企业技术改造项目扶持计划申报指南》</w:t>
        </w:r>
      </w:ins>
    </w:p>
    <w:p>
      <w:pPr>
        <w:spacing w:after="0" w:line="560" w:lineRule="exact"/>
        <w:ind w:firstLine="640" w:firstLineChars="200"/>
        <w:rPr>
          <w:del w:id="47" w:author="陈微波" w:date="2024-10-08T18:03:25Z"/>
          <w:rFonts w:ascii="仿宋_GB2312" w:hAnsi="Calibri" w:eastAsia="仿宋_GB2312" w:cs="Calibri"/>
          <w:sz w:val="32"/>
          <w:szCs w:val="32"/>
          <w:lang w:bidi="ar"/>
        </w:rPr>
      </w:pPr>
      <w:del w:id="48" w:author="陈微波" w:date="2024-10-08T18:03:25Z">
        <w:r>
          <w:rPr>
            <w:rFonts w:hint="eastAsia" w:ascii="仿宋_GB2312" w:hAnsi="Calibri" w:eastAsia="仿宋_GB2312" w:cs="Calibri"/>
            <w:sz w:val="32"/>
            <w:szCs w:val="32"/>
            <w:lang w:bidi="ar"/>
          </w:rPr>
          <w:delText>（一）《</w:delText>
        </w:r>
      </w:del>
      <w:del w:id="49" w:author="陈微波" w:date="2024-10-08T18:03:25Z">
        <w:r>
          <w:rPr>
            <w:rFonts w:hint="eastAsia" w:ascii="仿宋_GB2312" w:hAnsi="宋体" w:eastAsia="仿宋_GB2312" w:cs="仿宋_GB2312"/>
            <w:kern w:val="0"/>
            <w:sz w:val="32"/>
            <w:szCs w:val="32"/>
          </w:rPr>
          <w:delText>深圳市工业和信息化局企业技术改造项目扶持计划操作规程</w:delText>
        </w:r>
      </w:del>
      <w:del w:id="50" w:author="陈微波" w:date="2024-10-08T18:03:25Z">
        <w:r>
          <w:rPr>
            <w:rFonts w:hint="eastAsia" w:ascii="仿宋_GB2312" w:hAnsi="Calibri" w:eastAsia="仿宋_GB2312" w:cs="Calibri"/>
            <w:sz w:val="32"/>
            <w:szCs w:val="32"/>
            <w:lang w:bidi="ar"/>
          </w:rPr>
          <w:delText>》（深工信规〔2024〕12号）</w:delText>
        </w:r>
      </w:del>
    </w:p>
    <w:p>
      <w:pPr>
        <w:spacing w:after="0" w:line="560" w:lineRule="exact"/>
        <w:ind w:firstLine="640" w:firstLineChars="200"/>
        <w:rPr>
          <w:del w:id="51" w:author="陈微波" w:date="2024-10-08T18:03:25Z"/>
        </w:rPr>
      </w:pPr>
      <w:del w:id="52" w:author="陈微波" w:date="2024-10-08T18:03:25Z">
        <w:r>
          <w:rPr>
            <w:rFonts w:hint="eastAsia" w:ascii="仿宋_GB2312" w:hAnsi="Calibri" w:eastAsia="仿宋_GB2312" w:cs="Calibri"/>
            <w:sz w:val="32"/>
            <w:szCs w:val="32"/>
            <w:lang w:bidi="ar"/>
          </w:rPr>
          <w:delText>（二）</w:delText>
        </w:r>
      </w:del>
      <w:del w:id="53" w:author="陈微波" w:date="2024-10-08T18:03:25Z">
        <w:r>
          <w:rPr>
            <w:rFonts w:hint="eastAsia" w:ascii="仿宋_GB2312" w:hAnsi="宋体" w:eastAsia="仿宋_GB2312" w:cs="宋体"/>
            <w:kern w:val="0"/>
            <w:sz w:val="32"/>
            <w:szCs w:val="32"/>
          </w:rPr>
          <w:delText>《2025年深圳市工业和信息化局企业技术改造项目扶持计划申报指南》</w:delText>
        </w:r>
      </w:del>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三、资格审查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lang w:bidi="ar"/>
        </w:rPr>
      </w:pPr>
      <w:r>
        <w:rPr>
          <w:rFonts w:hint="eastAsia" w:ascii="仿宋_GB2312" w:hAnsi="Calibri" w:eastAsia="仿宋_GB2312" w:cs="Calibri"/>
          <w:b w:val="0"/>
          <w:bCs w:val="0"/>
          <w:lang w:bidi="ar"/>
        </w:rPr>
        <w:t>（一）申报单位为在深圳市内（含深汕特别合作区，下同）实际从事经营活动，具有独立法人资格或按国家统计局相关规定可视同法人单位的企业；</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（二）申报单位成立时间不低于3年（</w:t>
      </w:r>
      <w:ins w:id="54" w:author="陈微波" w:date="2024-10-08T18:04:27Z">
        <w:r>
          <w:rPr>
            <w:rFonts w:hint="eastAsia" w:ascii="仿宋_GB2312" w:eastAsia="仿宋_GB2312"/>
            <w:sz w:val="32"/>
            <w:szCs w:val="32"/>
          </w:rPr>
          <w:t>应</w:t>
        </w:r>
      </w:ins>
      <w:ins w:id="55" w:author="陈微波" w:date="2024-10-08T18:04:27Z">
        <w:r>
          <w:rPr>
            <w:rFonts w:hint="eastAsia" w:ascii="仿宋_GB2312" w:hAnsi="宋体" w:eastAsia="仿宋_GB2312"/>
            <w:sz w:val="32"/>
            <w:szCs w:val="32"/>
            <w:shd w:val="clear" w:color="auto" w:fill="FFFFFF"/>
          </w:rPr>
          <w:t>于2021年9月30日前注册成立</w:t>
        </w:r>
      </w:ins>
      <w:ins w:id="56" w:author="陈微波" w:date="2024-10-08T18:04:27Z">
        <w:r>
          <w:rPr>
            <w:rFonts w:hint="eastAsia" w:ascii="仿宋_GB2312" w:hAnsi="宋体" w:eastAsia="仿宋_GB2312"/>
            <w:sz w:val="32"/>
            <w:szCs w:val="32"/>
            <w:shd w:val="clear" w:color="auto" w:fill="FFFFFF"/>
            <w:lang w:eastAsia="zh-CN"/>
          </w:rPr>
          <w:t>；</w:t>
        </w:r>
      </w:ins>
      <w:r>
        <w:rPr>
          <w:rFonts w:hint="eastAsia" w:ascii="仿宋_GB2312" w:hAnsi="Calibri" w:eastAsia="仿宋_GB2312" w:cs="Calibri"/>
          <w:sz w:val="32"/>
          <w:szCs w:val="32"/>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（四）</w:t>
      </w:r>
      <w:r>
        <w:rPr>
          <w:rFonts w:hint="eastAsia" w:ascii="仿宋_GB2312" w:hAnsi="Times New Roman" w:eastAsia="仿宋_GB2312" w:cs="Times New Roman"/>
          <w:sz w:val="32"/>
          <w:szCs w:val="32"/>
        </w:rPr>
        <w:t>项目实施地在深圳市内，项目实施地与申报情况一致，且项目已实施完毕；</w:t>
      </w:r>
    </w:p>
    <w:p>
      <w:pPr>
        <w:spacing w:after="0" w:line="560" w:lineRule="exact"/>
        <w:ind w:firstLine="640" w:firstLineChars="200"/>
        <w:rPr>
          <w:rFonts w:hint="eastAsia" w:ascii="仿宋_GB2312" w:hAnsi="Calibri" w:eastAsia="仿宋_GB2312" w:cs="Calibri"/>
          <w:sz w:val="32"/>
          <w:szCs w:val="32"/>
          <w:lang w:eastAsia="zh-CN" w:bidi="ar"/>
        </w:rPr>
      </w:pPr>
      <w:r>
        <w:rPr>
          <w:rFonts w:hint="eastAsia" w:ascii="仿宋_GB2312" w:hAnsi="Calibri" w:eastAsia="仿宋_GB2312" w:cs="Calibri"/>
          <w:sz w:val="32"/>
          <w:szCs w:val="32"/>
          <w:lang w:bidi="ar"/>
        </w:rPr>
        <w:t>（五）申报单位与项目实施主体为同一主体</w:t>
      </w:r>
      <w:ins w:id="57" w:author="陈微波" w:date="2024-10-08T18:03:47Z">
        <w:r>
          <w:rPr>
            <w:rFonts w:hint="eastAsia" w:ascii="仿宋_GB2312" w:hAnsi="Calibri" w:eastAsia="仿宋_GB2312" w:cs="Calibri"/>
            <w:sz w:val="32"/>
            <w:szCs w:val="32"/>
            <w:lang w:eastAsia="zh-CN" w:bidi="ar"/>
          </w:rPr>
          <w:t>；</w:t>
        </w:r>
      </w:ins>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（六）项目所属产业不属于现行国家产业结构调整指导目录中的“淘汰类”和“限制类”</w:t>
      </w:r>
      <w:r>
        <w:rPr>
          <w:rFonts w:hint="eastAsia" w:ascii="仿宋_GB2312" w:hAnsi="宋体" w:eastAsia="仿宋_GB2312" w:cs="Times New Roman"/>
          <w:sz w:val="32"/>
          <w:szCs w:val="32"/>
          <w:shd w:val="clear" w:color="auto" w:fill="FFFFFF"/>
        </w:rPr>
        <w:t>，且</w:t>
      </w:r>
      <w:r>
        <w:rPr>
          <w:rFonts w:hint="eastAsia" w:ascii="仿宋_GB2312" w:hAnsi="Times New Roman" w:eastAsia="仿宋_GB2312" w:cs="Times New Roman"/>
          <w:sz w:val="32"/>
          <w:szCs w:val="32"/>
        </w:rPr>
        <w:t>不属于政府投资建设或购买服务的项目。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四、专项条件审核</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（一）营业收入审核</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以年度审计报告为准，申报单位上年度的营业收入不</w:t>
      </w:r>
      <w:r>
        <w:rPr>
          <w:rFonts w:hint="eastAsia" w:ascii="仿宋_GB2312" w:hAnsi="Calibri" w:eastAsia="仿宋_GB2312" w:cs="Calibri"/>
          <w:sz w:val="32"/>
          <w:szCs w:val="32"/>
          <w:lang w:eastAsia="zh-Hans" w:bidi="ar"/>
        </w:rPr>
        <w:t>低</w:t>
      </w:r>
      <w:r>
        <w:rPr>
          <w:rFonts w:hint="eastAsia" w:ascii="仿宋_GB2312" w:hAnsi="Calibri" w:eastAsia="仿宋_GB2312" w:cs="Calibri"/>
          <w:sz w:val="32"/>
          <w:szCs w:val="32"/>
          <w:lang w:bidi="ar"/>
        </w:rPr>
        <w:t>于</w:t>
      </w:r>
      <w:r>
        <w:rPr>
          <w:rFonts w:ascii="仿宋_GB2312" w:hAnsi="Calibri" w:eastAsia="仿宋_GB2312" w:cs="Calibri"/>
          <w:sz w:val="32"/>
          <w:szCs w:val="32"/>
          <w:lang w:bidi="ar"/>
        </w:rPr>
        <w:t>1</w:t>
      </w:r>
      <w:r>
        <w:rPr>
          <w:rFonts w:hint="eastAsia" w:ascii="仿宋_GB2312" w:hAnsi="Calibri" w:eastAsia="仿宋_GB2312" w:cs="Calibri"/>
          <w:sz w:val="32"/>
          <w:szCs w:val="32"/>
          <w:lang w:bidi="ar"/>
        </w:rPr>
        <w:t>000万元。</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w:t>
      </w:r>
      <w:r>
        <w:rPr>
          <w:rFonts w:hint="eastAsia" w:ascii="楷体_GB2312" w:eastAsia="楷体_GB2312"/>
          <w:b w:val="0"/>
          <w:lang w:eastAsia="zh-Hans"/>
        </w:rPr>
        <w:t>服务</w:t>
      </w:r>
      <w:r>
        <w:rPr>
          <w:rFonts w:hint="eastAsia" w:ascii="楷体_GB2312" w:eastAsia="楷体_GB2312"/>
          <w:b w:val="0"/>
        </w:rPr>
        <w:t>企业类型数量及</w:t>
      </w:r>
      <w:r>
        <w:rPr>
          <w:rFonts w:hint="eastAsia" w:ascii="楷体_GB2312" w:eastAsia="楷体_GB2312"/>
          <w:b w:val="0"/>
          <w:lang w:eastAsia="zh-Hans"/>
        </w:rPr>
        <w:t>收入</w:t>
      </w:r>
      <w:r>
        <w:rPr>
          <w:rFonts w:hint="eastAsia" w:ascii="楷体_GB2312" w:eastAsia="楷体_GB2312"/>
          <w:b w:val="0"/>
        </w:rPr>
        <w:t>审核</w:t>
      </w:r>
    </w:p>
    <w:p>
      <w:pPr>
        <w:numPr>
          <w:ilvl w:val="255"/>
          <w:numId w:val="0"/>
        </w:numPr>
        <w:spacing w:after="0" w:line="560" w:lineRule="exact"/>
        <w:ind w:firstLine="643" w:firstLineChars="200"/>
        <w:jc w:val="left"/>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1.对外服务情况审核：</w:t>
      </w:r>
      <w:r>
        <w:rPr>
          <w:rFonts w:hint="eastAsia" w:ascii="仿宋_GB2312" w:hAnsi="仿宋_GB2312" w:eastAsia="仿宋_GB2312" w:cs="仿宋_GB2312"/>
          <w:kern w:val="0"/>
          <w:sz w:val="32"/>
          <w:szCs w:val="32"/>
        </w:rPr>
        <w:t>通过核查服务合同和转账流水等确认实际对外</w:t>
      </w:r>
      <w:r>
        <w:rPr>
          <w:rFonts w:hint="eastAsia" w:ascii="仿宋_GB2312" w:hAnsi="仿宋_GB2312" w:eastAsia="仿宋_GB2312" w:cs="仿宋_GB2312"/>
          <w:kern w:val="0"/>
          <w:sz w:val="32"/>
          <w:szCs w:val="32"/>
          <w:lang w:eastAsia="zh-Hans"/>
        </w:rPr>
        <w:t>提供工业互联网技术</w:t>
      </w:r>
      <w:r>
        <w:rPr>
          <w:rFonts w:hint="eastAsia" w:ascii="仿宋_GB2312" w:hAnsi="仿宋_GB2312" w:eastAsia="仿宋_GB2312" w:cs="仿宋_GB2312"/>
          <w:kern w:val="0"/>
          <w:sz w:val="32"/>
          <w:szCs w:val="32"/>
        </w:rPr>
        <w:t>服务，即实际已有企业签订</w:t>
      </w:r>
      <w:r>
        <w:rPr>
          <w:rFonts w:hint="eastAsia" w:ascii="仿宋_GB2312" w:hAnsi="仿宋_GB2312" w:eastAsia="仿宋_GB2312" w:cs="仿宋_GB2312"/>
          <w:kern w:val="0"/>
          <w:sz w:val="32"/>
          <w:szCs w:val="32"/>
          <w:lang w:eastAsia="zh-Hans"/>
        </w:rPr>
        <w:t>服务</w:t>
      </w:r>
      <w:r>
        <w:rPr>
          <w:rFonts w:hint="eastAsia" w:ascii="仿宋_GB2312" w:hAnsi="仿宋_GB2312" w:eastAsia="仿宋_GB2312" w:cs="仿宋_GB2312"/>
          <w:kern w:val="0"/>
          <w:sz w:val="32"/>
          <w:szCs w:val="32"/>
        </w:rPr>
        <w:t>合同且进行付费。</w:t>
      </w:r>
    </w:p>
    <w:p>
      <w:pPr>
        <w:numPr>
          <w:ilvl w:val="255"/>
          <w:numId w:val="0"/>
        </w:numPr>
        <w:spacing w:after="0" w:line="560" w:lineRule="exact"/>
        <w:ind w:firstLine="643"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w:t>
      </w:r>
      <w:r>
        <w:rPr>
          <w:rFonts w:hint="eastAsia" w:ascii="仿宋_GB2312" w:hAnsi="仿宋_GB2312" w:eastAsia="仿宋_GB2312" w:cs="仿宋_GB2312"/>
          <w:b/>
          <w:bCs/>
          <w:kern w:val="0"/>
          <w:sz w:val="32"/>
          <w:szCs w:val="32"/>
          <w:lang w:eastAsia="zh-Hans"/>
        </w:rPr>
        <w:t>服务</w:t>
      </w:r>
      <w:r>
        <w:rPr>
          <w:rFonts w:hint="eastAsia" w:ascii="仿宋_GB2312" w:hAnsi="仿宋_GB2312" w:eastAsia="仿宋_GB2312" w:cs="仿宋_GB2312"/>
          <w:b/>
          <w:bCs/>
          <w:kern w:val="0"/>
          <w:sz w:val="32"/>
          <w:szCs w:val="32"/>
        </w:rPr>
        <w:t>企业类型审核：</w:t>
      </w:r>
      <w:r>
        <w:rPr>
          <w:rFonts w:hint="eastAsia" w:ascii="仿宋_GB2312" w:hAnsi="仿宋_GB2312" w:eastAsia="仿宋_GB2312" w:cs="仿宋_GB2312"/>
          <w:kern w:val="0"/>
          <w:sz w:val="32"/>
          <w:szCs w:val="32"/>
          <w:lang w:eastAsia="zh-Hans"/>
        </w:rPr>
        <w:t>所申报提供工业互联网技术服务的</w:t>
      </w:r>
      <w:r>
        <w:rPr>
          <w:rFonts w:hint="eastAsia" w:ascii="仿宋_GB2312" w:hAnsi="仿宋_GB2312" w:eastAsia="仿宋_GB2312" w:cs="仿宋_GB2312"/>
          <w:kern w:val="0"/>
          <w:sz w:val="32"/>
          <w:szCs w:val="32"/>
        </w:rPr>
        <w:t>企业必须是工业企业（核查工商注册信息“所属行业”）。</w:t>
      </w:r>
    </w:p>
    <w:p>
      <w:pPr>
        <w:pStyle w:val="2"/>
        <w:spacing w:after="0" w:line="560" w:lineRule="exac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lang w:eastAsia="zh-Hans"/>
        </w:rPr>
        <w:t>服务</w:t>
      </w:r>
      <w:r>
        <w:rPr>
          <w:rFonts w:hint="eastAsia" w:ascii="仿宋_GB2312" w:hAnsi="仿宋_GB2312" w:eastAsia="仿宋_GB2312" w:cs="仿宋_GB2312"/>
          <w:b/>
          <w:bCs/>
          <w:kern w:val="0"/>
          <w:sz w:val="32"/>
          <w:szCs w:val="32"/>
        </w:rPr>
        <w:t>企业数量审核：</w:t>
      </w:r>
    </w:p>
    <w:p>
      <w:pPr>
        <w:pStyle w:val="2"/>
        <w:spacing w:after="0"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kern w:val="0"/>
          <w:sz w:val="32"/>
          <w:szCs w:val="32"/>
        </w:rPr>
        <w:t>（1）期限：</w:t>
      </w:r>
      <w:r>
        <w:rPr>
          <w:rFonts w:hint="eastAsia" w:ascii="仿宋_GB2312" w:hAnsi="仿宋_GB2312" w:eastAsia="仿宋_GB2312" w:cs="仿宋_GB2312"/>
          <w:sz w:val="32"/>
          <w:szCs w:val="32"/>
        </w:rPr>
        <w:t>前2个自然年，即</w:t>
      </w:r>
      <w:r>
        <w:rPr>
          <w:rFonts w:hint="eastAsia" w:ascii="仿宋_GB2312" w:hAnsi="宋体" w:eastAsia="仿宋_GB2312"/>
          <w:sz w:val="32"/>
          <w:szCs w:val="32"/>
          <w:shd w:val="clear" w:color="auto" w:fill="FFFFFF"/>
        </w:rPr>
        <w:t>2022年1月1日至2023年12月31日期间</w:t>
      </w:r>
      <w:r>
        <w:rPr>
          <w:rFonts w:hint="eastAsia" w:ascii="仿宋_GB2312" w:hAnsi="仿宋_GB2312" w:eastAsia="仿宋_GB2312" w:cs="仿宋_GB2312"/>
          <w:sz w:val="32"/>
          <w:szCs w:val="32"/>
        </w:rPr>
        <w:t>（合同有效期/服务期在此期间内有效，即合同有效期/服务期与前2个自然年有重叠即可，非必须合同签订时间在此期间；如合同无明确规定服务期，以合同签订时间为准）；</w:t>
      </w:r>
    </w:p>
    <w:p>
      <w:pPr>
        <w:pStyle w:val="2"/>
        <w:spacing w:after="0"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（2）服务内容：</w:t>
      </w:r>
      <w:r>
        <w:rPr>
          <w:rFonts w:hint="eastAsia" w:ascii="仿宋_GB2312" w:hAnsi="仿宋_GB2312" w:eastAsia="仿宋_GB2312" w:cs="仿宋_GB2312"/>
          <w:kern w:val="0"/>
          <w:sz w:val="32"/>
          <w:szCs w:val="32"/>
        </w:rPr>
        <w:t>与工业企业签订了与平台建设、平台服务、软件应用服务等与平台相关合同并提供相应服务，且企业在</w:t>
      </w:r>
      <w:r>
        <w:rPr>
          <w:rFonts w:hint="eastAsia" w:ascii="仿宋_GB2312" w:hAnsi="仿宋_GB2312" w:eastAsia="仿宋_GB2312" w:cs="仿宋_GB2312"/>
          <w:sz w:val="32"/>
          <w:szCs w:val="32"/>
        </w:rPr>
        <w:t>前2个自然年内实际支付了服务费用</w:t>
      </w:r>
      <w:r>
        <w:rPr>
          <w:rFonts w:hint="eastAsia" w:ascii="仿宋_GB2312" w:hAnsi="仿宋_GB2312" w:eastAsia="仿宋_GB2312" w:cs="仿宋_GB2312"/>
          <w:kern w:val="0"/>
          <w:sz w:val="32"/>
          <w:szCs w:val="32"/>
        </w:rPr>
        <w:t>；</w:t>
      </w:r>
    </w:p>
    <w:p>
      <w:pPr>
        <w:pStyle w:val="2"/>
        <w:spacing w:after="0" w:line="560" w:lineRule="exact"/>
        <w:ind w:firstLine="643"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bCs/>
          <w:kern w:val="0"/>
          <w:sz w:val="32"/>
          <w:szCs w:val="32"/>
        </w:rPr>
        <w:t>（3）数量要求：</w:t>
      </w:r>
      <w:r>
        <w:rPr>
          <w:rFonts w:hint="eastAsia" w:ascii="仿宋_GB2312" w:hAnsi="仿宋_GB2312" w:eastAsia="仿宋_GB2312" w:cs="仿宋_GB2312"/>
          <w:kern w:val="0"/>
          <w:sz w:val="32"/>
          <w:szCs w:val="32"/>
          <w:lang w:eastAsia="zh-Hans"/>
        </w:rPr>
        <w:t>工业企业数量</w:t>
      </w:r>
      <w:r>
        <w:rPr>
          <w:rFonts w:hint="eastAsia" w:ascii="仿宋_GB2312" w:hAnsi="仿宋_GB2312" w:eastAsia="仿宋_GB2312" w:cs="仿宋_GB2312"/>
          <w:kern w:val="0"/>
          <w:sz w:val="32"/>
          <w:szCs w:val="32"/>
          <w:lang w:val="zh-CN"/>
        </w:rPr>
        <w:t>不少于</w:t>
      </w:r>
      <w:r>
        <w:rPr>
          <w:rFonts w:ascii="仿宋_GB2312" w:hAnsi="仿宋_GB2312" w:eastAsia="仿宋_GB2312" w:cs="仿宋_GB2312"/>
          <w:kern w:val="0"/>
          <w:sz w:val="32"/>
          <w:szCs w:val="32"/>
        </w:rPr>
        <w:t>10</w:t>
      </w:r>
      <w:r>
        <w:rPr>
          <w:rFonts w:hint="eastAsia" w:ascii="仿宋_GB2312" w:hAnsi="仿宋_GB2312" w:eastAsia="仿宋_GB2312" w:cs="仿宋_GB2312"/>
          <w:kern w:val="0"/>
          <w:sz w:val="32"/>
          <w:szCs w:val="32"/>
          <w:lang w:val="zh-CN"/>
        </w:rPr>
        <w:t>家。</w:t>
      </w:r>
    </w:p>
    <w:p>
      <w:pPr>
        <w:pStyle w:val="2"/>
        <w:spacing w:after="0" w:line="560" w:lineRule="exact"/>
        <w:ind w:firstLine="643" w:firstLineChars="200"/>
        <w:rPr>
          <w:rFonts w:hint="eastAsia" w:ascii="仿宋_GB2312" w:hAnsi="仿宋_GB2312" w:eastAsia="仿宋_GB2312" w:cs="仿宋_GB2312"/>
          <w:kern w:val="0"/>
          <w:sz w:val="32"/>
          <w:szCs w:val="32"/>
        </w:rPr>
      </w:pPr>
      <w:r>
        <w:rPr>
          <w:rFonts w:ascii="仿宋_GB2312" w:hAnsi="仿宋_GB2312" w:eastAsia="仿宋_GB2312" w:cs="仿宋_GB2312"/>
          <w:b/>
          <w:bCs/>
          <w:kern w:val="0"/>
          <w:sz w:val="32"/>
          <w:szCs w:val="32"/>
        </w:rPr>
        <w:t>4</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lang w:eastAsia="zh-Hans"/>
        </w:rPr>
        <w:t>服务收入</w:t>
      </w:r>
      <w:r>
        <w:rPr>
          <w:rFonts w:hint="eastAsia" w:ascii="仿宋_GB2312" w:hAnsi="仿宋_GB2312" w:eastAsia="仿宋_GB2312" w:cs="仿宋_GB2312"/>
          <w:b/>
          <w:bCs/>
          <w:kern w:val="0"/>
          <w:sz w:val="32"/>
          <w:szCs w:val="32"/>
        </w:rPr>
        <w:t>审核：</w:t>
      </w:r>
      <w:r>
        <w:rPr>
          <w:rFonts w:hint="eastAsia" w:ascii="仿宋_GB2312" w:hAnsi="仿宋_GB2312" w:eastAsia="仿宋_GB2312" w:cs="仿宋_GB2312"/>
          <w:sz w:val="32"/>
          <w:szCs w:val="32"/>
          <w:lang w:eastAsia="zh-Hans"/>
        </w:rPr>
        <w:t>对应上述服务合同</w:t>
      </w:r>
      <w:r>
        <w:rPr>
          <w:rFonts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前2个自然年内（以申报单位向服务企业所开具的发票时间为准，且截至申报截止日相应款项应到账）</w:t>
      </w:r>
      <w:r>
        <w:rPr>
          <w:rFonts w:hint="eastAsia" w:ascii="仿宋_GB2312" w:hAnsi="仿宋_GB2312" w:eastAsia="仿宋_GB2312" w:cs="仿宋_GB2312"/>
          <w:sz w:val="32"/>
          <w:szCs w:val="32"/>
          <w:lang w:eastAsia="zh-Hans"/>
        </w:rPr>
        <w:t>实际已获得的服务收入合计不低于</w:t>
      </w:r>
      <w:r>
        <w:rPr>
          <w:rFonts w:ascii="仿宋_GB2312" w:hAnsi="仿宋_GB2312" w:eastAsia="仿宋_GB2312" w:cs="仿宋_GB2312"/>
          <w:sz w:val="32"/>
          <w:szCs w:val="32"/>
          <w:lang w:eastAsia="zh-Hans"/>
        </w:rPr>
        <w:t>500</w:t>
      </w:r>
      <w:r>
        <w:rPr>
          <w:rFonts w:hint="eastAsia" w:ascii="仿宋_GB2312" w:hAnsi="仿宋_GB2312" w:eastAsia="仿宋_GB2312" w:cs="仿宋_GB2312"/>
          <w:sz w:val="32"/>
          <w:szCs w:val="32"/>
          <w:lang w:eastAsia="zh-Hans"/>
        </w:rPr>
        <w:t>万元</w:t>
      </w:r>
      <w:r>
        <w:rPr>
          <w:rFonts w:ascii="仿宋_GB2312" w:hAnsi="仿宋_GB2312" w:eastAsia="仿宋_GB2312" w:cs="仿宋_GB2312"/>
          <w:kern w:val="0"/>
          <w:sz w:val="32"/>
          <w:szCs w:val="32"/>
        </w:rPr>
        <w:t>；</w:t>
      </w:r>
    </w:p>
    <w:p>
      <w:pPr>
        <w:pStyle w:val="2"/>
        <w:spacing w:after="0" w:line="560" w:lineRule="exact"/>
        <w:ind w:firstLine="643" w:firstLineChars="200"/>
        <w:rPr>
          <w:b/>
          <w:bCs/>
        </w:rPr>
      </w:pPr>
      <w:r>
        <w:rPr>
          <w:rFonts w:ascii="仿宋_GB2312" w:hAnsi="宋体" w:eastAsia="仿宋_GB2312"/>
          <w:b/>
          <w:bCs/>
          <w:kern w:val="0"/>
          <w:sz w:val="32"/>
          <w:szCs w:val="32"/>
        </w:rPr>
        <w:t>以上</w:t>
      </w:r>
      <w:r>
        <w:rPr>
          <w:rFonts w:hint="eastAsia" w:ascii="仿宋_GB2312" w:hAnsi="宋体" w:eastAsia="仿宋_GB2312"/>
          <w:b/>
          <w:bCs/>
          <w:kern w:val="0"/>
          <w:sz w:val="32"/>
          <w:szCs w:val="32"/>
          <w:lang w:eastAsia="zh-Hans"/>
        </w:rPr>
        <w:t>资格审查和专项条件审核</w:t>
      </w:r>
      <w:r>
        <w:rPr>
          <w:rFonts w:hint="eastAsia" w:ascii="仿宋_GB2312" w:hAnsi="宋体" w:eastAsia="仿宋_GB2312"/>
          <w:b/>
          <w:bCs/>
          <w:kern w:val="0"/>
          <w:sz w:val="32"/>
          <w:szCs w:val="32"/>
        </w:rPr>
        <w:t>均为限制性条件，有其中任何一项不符合要求的，不进行金额审计。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五、具体金额审计</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（一）资助标准</w:t>
      </w:r>
    </w:p>
    <w:p>
      <w:pPr>
        <w:pStyle w:val="13"/>
        <w:tabs>
          <w:tab w:val="left" w:pos="851"/>
          <w:tab w:val="left" w:pos="993"/>
        </w:tabs>
        <w:spacing w:after="0" w:line="560" w:lineRule="exact"/>
        <w:ind w:firstLine="640"/>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采取事后资助方式，按照不超过项目审定总投资建设费用的30%予以资助，单个项目资助上限为300万元。</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（二）项目建设期</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w:t>
      </w:r>
      <w:r>
        <w:rPr>
          <w:rFonts w:hint="eastAsia" w:ascii="仿宋_GB2312" w:hAnsi="Calibri" w:eastAsia="仿宋_GB2312"/>
          <w:sz w:val="32"/>
          <w:szCs w:val="32"/>
        </w:rPr>
        <w:t>建设起止日期在</w:t>
      </w:r>
      <w:r>
        <w:rPr>
          <w:rFonts w:hint="eastAsia" w:ascii="仿宋_GB2312" w:hAnsi="宋体" w:eastAsia="仿宋_GB2312"/>
          <w:sz w:val="32"/>
          <w:szCs w:val="32"/>
          <w:shd w:val="clear" w:color="auto" w:fill="FFFFFF"/>
        </w:rPr>
        <w:t>2022年1月1日至2023年12月31日期间</w:t>
      </w:r>
      <w:r>
        <w:rPr>
          <w:rFonts w:hint="eastAsia" w:ascii="仿宋_GB2312" w:hAnsi="Calibri" w:eastAsia="仿宋_GB2312"/>
          <w:sz w:val="32"/>
          <w:szCs w:val="32"/>
        </w:rPr>
        <w:t>，建设周期最长不超过2年</w:t>
      </w:r>
      <w:r>
        <w:rPr>
          <w:rFonts w:hint="eastAsia" w:ascii="仿宋_GB2312" w:hAnsi="仿宋_GB2312" w:eastAsia="仿宋_GB2312" w:cs="仿宋_GB2312"/>
          <w:sz w:val="32"/>
          <w:szCs w:val="32"/>
        </w:rPr>
        <w:t>。</w:t>
      </w:r>
    </w:p>
    <w:p>
      <w:pPr>
        <w:spacing w:after="0" w:line="560" w:lineRule="exact"/>
        <w:ind w:firstLine="640" w:firstLineChars="200"/>
      </w:pPr>
      <w:r>
        <w:rPr>
          <w:rFonts w:hint="eastAsia" w:ascii="仿宋_GB2312" w:hAnsi="仿宋_GB2312" w:eastAsia="仿宋_GB2312" w:cs="仿宋_GB2312"/>
          <w:sz w:val="32"/>
          <w:szCs w:val="32"/>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（三）项目资助期</w:t>
      </w:r>
    </w:p>
    <w:p>
      <w:pPr>
        <w:spacing w:after="0"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1.项目资助期</w:t>
      </w:r>
      <w:r>
        <w:rPr>
          <w:rStyle w:val="11"/>
          <w:rFonts w:hint="eastAsia" w:ascii="仿宋_GB2312" w:hAnsi="宋体" w:eastAsia="仿宋_GB2312" w:cs="Arial"/>
          <w:b w:val="0"/>
          <w:kern w:val="0"/>
          <w:sz w:val="32"/>
          <w:szCs w:val="32"/>
        </w:rPr>
        <w:t>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以发票时间为准，发票时间应当在项目资助期内，超出期限的发票不予确认。</w:t>
      </w:r>
      <w:r>
        <w:rPr>
          <w:rFonts w:hint="eastAsia" w:ascii="仿宋_GB2312" w:eastAsia="仿宋_GB2312" w:cs="Calibri"/>
          <w:bCs/>
          <w:sz w:val="32"/>
          <w:szCs w:val="32"/>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（四）项目资助费用范围</w:t>
      </w:r>
    </w:p>
    <w:p>
      <w:pPr>
        <w:numPr>
          <w:ilvl w:val="255"/>
          <w:numId w:val="0"/>
        </w:numPr>
        <w:spacing w:after="0" w:line="560" w:lineRule="exact"/>
        <w:ind w:firstLine="640" w:firstLineChars="200"/>
        <w:jc w:val="left"/>
        <w:rPr>
          <w:rFonts w:ascii="仿宋_GB2312" w:hAnsi="Calibri" w:eastAsia="仿宋_GB2312"/>
          <w:sz w:val="32"/>
          <w:szCs w:val="32"/>
        </w:rPr>
      </w:pPr>
      <w:r>
        <w:rPr>
          <w:rFonts w:hint="eastAsia" w:ascii="仿宋_GB2312" w:hAnsi="仿宋_GB2312" w:eastAsia="仿宋_GB2312" w:cs="仿宋_GB2312"/>
          <w:kern w:val="0"/>
          <w:sz w:val="32"/>
          <w:szCs w:val="32"/>
          <w:lang w:val="zh-CN"/>
        </w:rPr>
        <w:t>项目</w:t>
      </w:r>
      <w:r>
        <w:rPr>
          <w:rFonts w:hint="eastAsia" w:ascii="仿宋_GB2312" w:hAnsi="仿宋_GB2312" w:eastAsia="仿宋_GB2312" w:cs="仿宋_GB2312"/>
          <w:kern w:val="0"/>
          <w:sz w:val="32"/>
          <w:szCs w:val="32"/>
        </w:rPr>
        <w:t>投资</w:t>
      </w:r>
      <w:r>
        <w:rPr>
          <w:rFonts w:hint="eastAsia" w:ascii="仿宋_GB2312" w:hAnsi="仿宋_GB2312" w:eastAsia="仿宋_GB2312" w:cs="仿宋_GB2312"/>
          <w:kern w:val="0"/>
          <w:sz w:val="32"/>
          <w:szCs w:val="32"/>
          <w:lang w:val="zh-CN"/>
        </w:rPr>
        <w:t>建设费用由在项目建设期内投入的与平台建设相关的</w:t>
      </w:r>
      <w:r>
        <w:rPr>
          <w:rFonts w:hint="eastAsia" w:ascii="仿宋_GB2312" w:hAnsi="Calibri" w:eastAsia="仿宋_GB2312"/>
          <w:sz w:val="32"/>
          <w:szCs w:val="32"/>
        </w:rPr>
        <w:t>测试验证、技术认证、信息化设备、软件、系统集成、网络通信、云租赁</w:t>
      </w:r>
      <w:r>
        <w:rPr>
          <w:rFonts w:hint="eastAsia" w:ascii="仿宋_GB2312" w:hAnsi="仿宋_GB2312" w:eastAsia="仿宋_GB2312" w:cs="仿宋_GB2312"/>
          <w:kern w:val="0"/>
          <w:sz w:val="32"/>
          <w:szCs w:val="32"/>
          <w:lang w:val="zh-CN"/>
        </w:rPr>
        <w:t>等其他相关费用构成。</w:t>
      </w:r>
      <w:r>
        <w:rPr>
          <w:rFonts w:hint="eastAsia" w:ascii="仿宋_GB2312" w:hAnsi="仿宋_GB2312" w:eastAsia="仿宋_GB2312" w:cs="仿宋_GB2312"/>
          <w:kern w:val="0"/>
          <w:sz w:val="32"/>
          <w:szCs w:val="32"/>
        </w:rPr>
        <w:t>其中：</w:t>
      </w:r>
    </w:p>
    <w:p>
      <w:pPr>
        <w:widowControl/>
        <w:adjustRightInd w:val="0"/>
        <w:snapToGrid w:val="0"/>
        <w:spacing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zh-CN"/>
        </w:rPr>
        <w:t>测试验证：</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eastAsia="zh-Hans"/>
        </w:rPr>
        <w:t>平台</w:t>
      </w:r>
      <w:r>
        <w:rPr>
          <w:rFonts w:hint="eastAsia" w:ascii="仿宋_GB2312" w:hAnsi="仿宋_GB2312" w:eastAsia="仿宋_GB2312" w:cs="仿宋_GB2312"/>
          <w:sz w:val="32"/>
          <w:szCs w:val="32"/>
          <w:lang w:val="zh-CN"/>
        </w:rPr>
        <w:t>相关的</w:t>
      </w:r>
      <w:r>
        <w:rPr>
          <w:rFonts w:hint="eastAsia" w:ascii="仿宋_GB2312" w:hAnsi="仿宋_GB2312" w:eastAsia="仿宋_GB2312" w:cs="仿宋_GB2312"/>
          <w:sz w:val="32"/>
          <w:szCs w:val="32"/>
        </w:rPr>
        <w:t>硬件</w:t>
      </w:r>
      <w:r>
        <w:rPr>
          <w:rFonts w:hint="eastAsia" w:ascii="仿宋_GB2312" w:hAnsi="仿宋_GB2312" w:eastAsia="仿宋_GB2312" w:cs="仿宋_GB2312"/>
          <w:sz w:val="32"/>
          <w:szCs w:val="32"/>
          <w:lang w:val="zh-CN"/>
        </w:rPr>
        <w:t>、软件测试</w:t>
      </w:r>
      <w:r>
        <w:rPr>
          <w:rFonts w:hint="eastAsia" w:ascii="仿宋_GB2312" w:hAnsi="仿宋_GB2312" w:eastAsia="仿宋_GB2312" w:cs="仿宋_GB2312"/>
          <w:sz w:val="32"/>
          <w:szCs w:val="32"/>
        </w:rPr>
        <w:t>验证</w:t>
      </w:r>
      <w:r>
        <w:rPr>
          <w:rFonts w:hint="eastAsia" w:ascii="仿宋_GB2312" w:hAnsi="仿宋_GB2312" w:eastAsia="仿宋_GB2312" w:cs="仿宋_GB2312"/>
          <w:sz w:val="32"/>
          <w:szCs w:val="32"/>
          <w:lang w:val="zh-CN"/>
        </w:rPr>
        <w:t>费用。其中，测试化验加工费未单独核算的不予确认；</w:t>
      </w:r>
    </w:p>
    <w:p>
      <w:pPr>
        <w:widowControl/>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2.技术认证：是指平台相关技术、服务等能力的认证费用，包括平台技术和服务能力的咨询和评审费用；</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zh-CN"/>
        </w:rPr>
        <w:t>信息化设备：</w:t>
      </w:r>
      <w:r>
        <w:rPr>
          <w:rFonts w:hint="eastAsia" w:ascii="仿宋_GB2312" w:hAnsi="仿宋_GB2312" w:eastAsia="仿宋_GB2312" w:cs="仿宋_GB2312"/>
          <w:sz w:val="32"/>
          <w:szCs w:val="32"/>
        </w:rPr>
        <w:t>是指服务器、网络交换机、防火墙、负载均衡器等</w:t>
      </w:r>
      <w:r>
        <w:rPr>
          <w:rFonts w:hint="eastAsia" w:ascii="仿宋_GB2312" w:hAnsi="仿宋_GB2312" w:eastAsia="仿宋_GB2312" w:cs="仿宋_GB2312"/>
          <w:sz w:val="32"/>
          <w:szCs w:val="32"/>
          <w:lang w:val="zh-CN"/>
        </w:rPr>
        <w:t>信息化设备的购置、改造和租赁费</w:t>
      </w:r>
      <w:r>
        <w:rPr>
          <w:rFonts w:hint="eastAsia" w:ascii="仿宋_GB2312" w:hAnsi="仿宋_GB2312" w:eastAsia="仿宋_GB2312" w:cs="仿宋_GB2312"/>
          <w:sz w:val="32"/>
          <w:szCs w:val="32"/>
        </w:rPr>
        <w:t>。其中，笔记本电脑、台式电脑、一体机、平板电脑、显示器等仅限项目所用软件或设备配套、必不可少且专项用途的，如兼做办公或其他通用用途，将不予确认</w:t>
      </w:r>
      <w:r>
        <w:rPr>
          <w:rFonts w:hint="eastAsia" w:ascii="仿宋_GB2312" w:hAnsi="仿宋_GB2312" w:eastAsia="仿宋_GB2312" w:cs="仿宋_GB2312"/>
          <w:sz w:val="32"/>
          <w:szCs w:val="32"/>
          <w:lang w:val="zh-CN"/>
        </w:rPr>
        <w:t>；</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zh-CN"/>
        </w:rPr>
        <w:t>软件：</w:t>
      </w:r>
      <w:r>
        <w:rPr>
          <w:rFonts w:hint="eastAsia" w:ascii="仿宋_GB2312" w:hAnsi="仿宋_GB2312" w:eastAsia="仿宋_GB2312" w:cs="仿宋_GB2312"/>
          <w:sz w:val="32"/>
          <w:szCs w:val="32"/>
        </w:rPr>
        <w:t>是指平台建设所需的数据库、设计工具、开发工具、网络安全等</w:t>
      </w:r>
      <w:r>
        <w:rPr>
          <w:rFonts w:hint="eastAsia" w:ascii="仿宋_GB2312" w:hAnsi="仿宋_GB2312" w:eastAsia="仿宋_GB2312" w:cs="仿宋_GB2312"/>
          <w:sz w:val="32"/>
          <w:szCs w:val="32"/>
          <w:lang w:val="zh-CN"/>
        </w:rPr>
        <w:t>软件购置费、软件维护费、软件租赁费、外协开发费。其中，外协开发费必须与具有相关开发资质的单位签订开发协议，协议需明确开发</w:t>
      </w:r>
      <w:r>
        <w:rPr>
          <w:rFonts w:hint="eastAsia" w:ascii="仿宋_GB2312" w:hAnsi="仿宋_GB2312" w:eastAsia="仿宋_GB2312" w:cs="仿宋_GB2312"/>
          <w:sz w:val="32"/>
          <w:szCs w:val="32"/>
        </w:rPr>
        <w:t>平台</w:t>
      </w:r>
      <w:r>
        <w:rPr>
          <w:rFonts w:hint="eastAsia" w:ascii="仿宋_GB2312" w:hAnsi="仿宋_GB2312" w:eastAsia="仿宋_GB2312" w:cs="仿宋_GB2312"/>
          <w:sz w:val="32"/>
          <w:szCs w:val="32"/>
          <w:lang w:val="zh-CN"/>
        </w:rPr>
        <w:t>的需求说明、开发进度计划、开发实际参与人员情况、知识产权归属及实施费用明细（</w:t>
      </w:r>
      <w:r>
        <w:rPr>
          <w:rFonts w:hint="eastAsia" w:ascii="仿宋_GB2312" w:hAnsi="仿宋_GB2312" w:eastAsia="仿宋_GB2312" w:cs="仿宋_GB2312"/>
          <w:kern w:val="0"/>
          <w:sz w:val="32"/>
          <w:szCs w:val="32"/>
        </w:rPr>
        <w:t>不支持以开发名义的人员派遣费用</w:t>
      </w:r>
      <w:r>
        <w:rPr>
          <w:rFonts w:hint="eastAsia" w:ascii="仿宋_GB2312" w:hAnsi="仿宋_GB2312" w:eastAsia="仿宋_GB2312" w:cs="仿宋_GB2312"/>
          <w:sz w:val="32"/>
          <w:szCs w:val="32"/>
          <w:lang w:val="zh-CN"/>
        </w:rPr>
        <w:t>），经验收合格且出具验收报告；</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Hans"/>
        </w:rPr>
        <w:t>系统集成</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信息系统集成及相关的咨询服务费用。其中，专家咨询费需按照《个人所得税法》的规定代扣代缴个税，并提供身份证明、个人签收单确认；</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zh-CN"/>
        </w:rPr>
        <w:t>网络通信：</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平台使用</w:t>
      </w:r>
      <w:r>
        <w:rPr>
          <w:rFonts w:hint="eastAsia" w:ascii="仿宋_GB2312" w:hAnsi="仿宋_GB2312" w:eastAsia="仿宋_GB2312" w:cs="仿宋_GB2312"/>
          <w:sz w:val="32"/>
          <w:szCs w:val="32"/>
        </w:rPr>
        <w:t>运营商及第三方网络服务机构提供的专项</w:t>
      </w:r>
      <w:r>
        <w:rPr>
          <w:rFonts w:hint="eastAsia" w:ascii="仿宋_GB2312" w:hAnsi="仿宋_GB2312" w:eastAsia="仿宋_GB2312" w:cs="仿宋_GB2312"/>
          <w:sz w:val="32"/>
          <w:szCs w:val="32"/>
          <w:lang w:val="zh-CN"/>
        </w:rPr>
        <w:t>通信网络所产生的费用；</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CN"/>
        </w:rPr>
        <w:t>云租赁：</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公有云服务器、云存储、云容器等租赁费用；</w:t>
      </w:r>
    </w:p>
    <w:p>
      <w:pPr>
        <w:widowControl/>
        <w:adjustRightInd w:val="0"/>
        <w:snapToGrid w:val="0"/>
        <w:spacing w:after="0" w:line="560" w:lineRule="exact"/>
        <w:ind w:firstLine="640"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sz w:val="32"/>
          <w:szCs w:val="32"/>
        </w:rPr>
        <w:t>8.其他</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是指</w:t>
      </w:r>
      <w:r>
        <w:rPr>
          <w:rFonts w:hint="eastAsia" w:ascii="仿宋_GB2312" w:hAnsi="仿宋_GB2312" w:eastAsia="仿宋_GB2312" w:cs="仿宋_GB2312"/>
          <w:sz w:val="32"/>
          <w:szCs w:val="32"/>
          <w:lang w:val="zh-CN"/>
        </w:rPr>
        <w:t>提供</w:t>
      </w:r>
      <w:r>
        <w:rPr>
          <w:rFonts w:hint="eastAsia" w:ascii="仿宋_GB2312" w:hAnsi="仿宋_GB2312" w:eastAsia="仿宋_GB2312" w:cs="仿宋_GB2312"/>
          <w:sz w:val="32"/>
          <w:szCs w:val="32"/>
        </w:rPr>
        <w:t>平台技术和服务支持直接</w:t>
      </w:r>
      <w:r>
        <w:rPr>
          <w:rFonts w:hint="eastAsia" w:ascii="仿宋_GB2312" w:hAnsi="仿宋_GB2312" w:eastAsia="仿宋_GB2312" w:cs="仿宋_GB2312"/>
          <w:sz w:val="32"/>
          <w:szCs w:val="32"/>
          <w:lang w:eastAsia="zh-Hans"/>
        </w:rPr>
        <w:t>相关</w:t>
      </w:r>
      <w:r>
        <w:rPr>
          <w:rFonts w:hint="eastAsia" w:ascii="仿宋_GB2312" w:hAnsi="仿宋_GB2312" w:eastAsia="仿宋_GB2312" w:cs="仿宋_GB2312"/>
          <w:sz w:val="32"/>
          <w:szCs w:val="32"/>
        </w:rPr>
        <w:t>的项目组主要核心人员经费等</w:t>
      </w:r>
      <w:r>
        <w:rPr>
          <w:rFonts w:hint="eastAsia" w:ascii="仿宋_GB2312" w:hAnsi="仿宋_GB2312" w:eastAsia="仿宋_GB2312" w:cs="仿宋_GB2312"/>
          <w:sz w:val="32"/>
          <w:szCs w:val="32"/>
          <w:lang w:eastAsia="zh-Hans"/>
        </w:rPr>
        <w:t>其他</w:t>
      </w:r>
      <w:r>
        <w:rPr>
          <w:rFonts w:hint="eastAsia" w:ascii="仿宋_GB2312" w:hAnsi="仿宋_GB2312" w:eastAsia="仿宋_GB2312" w:cs="仿宋_GB2312"/>
          <w:sz w:val="32"/>
          <w:szCs w:val="32"/>
          <w:lang w:val="zh-CN"/>
        </w:rPr>
        <w:t>费用。其中，</w:t>
      </w:r>
      <w:r>
        <w:rPr>
          <w:rFonts w:hint="eastAsia" w:ascii="仿宋_GB2312" w:hAnsi="仿宋_GB2312" w:eastAsia="仿宋_GB2312" w:cs="仿宋_GB2312"/>
          <w:sz w:val="32"/>
          <w:szCs w:val="32"/>
        </w:rPr>
        <w:t>核心人员数量应不多于10人，需明确核心人员工作职能，且应按参与项目期间相应分摊金额计算。</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（五）项目投资总额</w:t>
      </w:r>
    </w:p>
    <w:p>
      <w:pPr>
        <w:autoSpaceDE w:val="0"/>
        <w:spacing w:after="0"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1.项目总投资建设费用</w:t>
      </w:r>
      <w:r>
        <w:rPr>
          <w:rFonts w:hint="eastAsia" w:ascii="仿宋_GB2312" w:eastAsia="仿宋_GB2312"/>
          <w:b/>
          <w:bCs/>
          <w:sz w:val="32"/>
          <w:szCs w:val="32"/>
        </w:rPr>
        <w:t>：</w:t>
      </w:r>
      <w:r>
        <w:rPr>
          <w:rFonts w:hint="eastAsia" w:ascii="仿宋_GB2312" w:hAnsi="仿宋_GB2312" w:eastAsia="仿宋_GB2312" w:cs="仿宋_GB2312"/>
          <w:sz w:val="32"/>
          <w:szCs w:val="32"/>
          <w:shd w:val="clear" w:color="auto" w:fill="FFFFFF"/>
        </w:rPr>
        <w:t>指扣除可抵扣、可减免税款后的相关支出费用，以有正规发票且截至申报截止日相关款项实际已支付为依据。项目单位取得的增值税专用发票，可抵扣、可减免税额不论是否发生实质抵扣或减免，均予以剔除，不计入项目投资总额。</w:t>
      </w:r>
    </w:p>
    <w:p>
      <w:pPr>
        <w:pStyle w:val="5"/>
        <w:keepNext w:val="0"/>
        <w:keepLines w:val="0"/>
        <w:spacing w:before="0" w:after="0" w:line="560" w:lineRule="exact"/>
        <w:ind w:firstLine="643" w:firstLineChars="200"/>
        <w:jc w:val="left"/>
        <w:rPr>
          <w:rFonts w:ascii="仿宋_GB2312" w:hAnsi="??" w:eastAsia="仿宋_GB2312" w:cs="仿宋_GB2312"/>
          <w:lang w:bidi="ar"/>
        </w:rPr>
      </w:pPr>
      <w:r>
        <w:rPr>
          <w:rFonts w:hint="eastAsia" w:ascii="仿宋_GB2312" w:hAnsi="??" w:eastAsia="仿宋_GB2312" w:cs="仿宋_GB2312"/>
          <w:lang w:bidi="ar"/>
        </w:rPr>
        <w:t>2.项目投资总额审计计算规则：</w:t>
      </w:r>
      <w:r>
        <w:rPr>
          <w:rFonts w:hint="eastAsia" w:ascii="仿宋_GB2312" w:hAnsi="仿宋_GB2312" w:eastAsia="仿宋_GB2312" w:cs="仿宋_GB2312"/>
          <w:b w:val="0"/>
          <w:bCs w:val="0"/>
          <w:lang w:val="zh-CN"/>
        </w:rPr>
        <w:t>项目总投资中信息化设备、软件、系统集成、网络通信、云租赁费用合计投资占比应不低于20%</w:t>
      </w:r>
      <w:r>
        <w:rPr>
          <w:rFonts w:ascii="仿宋_GB2312" w:hAnsi="仿宋_GB2312" w:eastAsia="仿宋_GB2312" w:cs="仿宋_GB2312"/>
          <w:b w:val="0"/>
          <w:bCs w:val="0"/>
        </w:rPr>
        <w:t>。</w:t>
      </w:r>
      <w:r>
        <w:rPr>
          <w:rFonts w:hint="eastAsia" w:ascii="仿宋_GB2312" w:hAnsi="仿宋_GB2312" w:eastAsia="仿宋_GB2312" w:cs="仿宋_GB2312"/>
          <w:b w:val="0"/>
          <w:bCs w:val="0"/>
          <w:lang w:val="zh-CN"/>
        </w:rPr>
        <w:t>合计投资占比</w:t>
      </w:r>
      <w:r>
        <w:rPr>
          <w:rFonts w:hint="eastAsia" w:ascii="仿宋_GB2312" w:hAnsi="仿宋_GB2312" w:eastAsia="仿宋_GB2312" w:cs="仿宋_GB2312"/>
          <w:b w:val="0"/>
          <w:bCs w:val="0"/>
          <w:lang w:eastAsia="zh-Hans"/>
        </w:rPr>
        <w:t>低于</w:t>
      </w:r>
      <w:r>
        <w:rPr>
          <w:rFonts w:ascii="仿宋_GB2312" w:hAnsi="仿宋_GB2312" w:eastAsia="仿宋_GB2312" w:cs="仿宋_GB2312"/>
          <w:b w:val="0"/>
          <w:bCs w:val="0"/>
          <w:lang w:eastAsia="zh-Hans"/>
        </w:rPr>
        <w:t>20%</w:t>
      </w:r>
      <w:r>
        <w:rPr>
          <w:rFonts w:hint="eastAsia" w:ascii="仿宋_GB2312" w:hAnsi="仿宋_GB2312" w:eastAsia="仿宋_GB2312" w:cs="仿宋_GB2312"/>
          <w:b w:val="0"/>
          <w:bCs w:val="0"/>
          <w:lang w:eastAsia="zh-Hans"/>
        </w:rPr>
        <w:t>的</w:t>
      </w:r>
      <w:r>
        <w:rPr>
          <w:rFonts w:ascii="仿宋_GB2312" w:hAnsi="仿宋_GB2312" w:eastAsia="仿宋_GB2312" w:cs="仿宋_GB2312"/>
          <w:b w:val="0"/>
          <w:bCs w:val="0"/>
          <w:lang w:eastAsia="zh-Hans"/>
        </w:rPr>
        <w:t>，</w:t>
      </w:r>
      <w:r>
        <w:rPr>
          <w:rFonts w:hint="eastAsia" w:ascii="仿宋_GB2312" w:hAnsi="仿宋_GB2312" w:eastAsia="仿宋_GB2312" w:cs="仿宋_GB2312"/>
          <w:b w:val="0"/>
          <w:bCs w:val="0"/>
          <w:lang w:val="zh-CN"/>
        </w:rPr>
        <w:t>计入资助的项目总投资=信息化设备、软件、系统集成、云租赁费用合计投资</w:t>
      </w:r>
      <w:r>
        <w:rPr>
          <w:rFonts w:ascii="Arial" w:hAnsi="Arial" w:eastAsia="仿宋_GB2312" w:cs="Arial"/>
          <w:b w:val="0"/>
          <w:bCs w:val="0"/>
          <w:lang w:val="zh-CN"/>
        </w:rPr>
        <w:t>÷</w:t>
      </w:r>
      <w:r>
        <w:rPr>
          <w:rFonts w:ascii="仿宋_GB2312" w:hAnsi="仿宋_GB2312" w:eastAsia="仿宋_GB2312" w:cs="仿宋_GB2312"/>
          <w:b w:val="0"/>
          <w:bCs w:val="0"/>
        </w:rPr>
        <w:t>20%（</w:t>
      </w:r>
      <w:r>
        <w:rPr>
          <w:rFonts w:hint="eastAsia" w:ascii="仿宋_GB2312" w:hAnsi="仿宋_GB2312" w:eastAsia="仿宋_GB2312" w:cs="仿宋_GB2312"/>
          <w:b w:val="0"/>
          <w:bCs w:val="0"/>
          <w:lang w:eastAsia="zh-Hans"/>
        </w:rPr>
        <w:t>如有低于</w:t>
      </w:r>
      <w:r>
        <w:rPr>
          <w:rFonts w:ascii="仿宋_GB2312" w:hAnsi="仿宋_GB2312" w:eastAsia="仿宋_GB2312" w:cs="仿宋_GB2312"/>
          <w:b w:val="0"/>
          <w:bCs w:val="0"/>
          <w:lang w:eastAsia="zh-Hans"/>
        </w:rPr>
        <w:t>20%</w:t>
      </w:r>
      <w:r>
        <w:rPr>
          <w:rFonts w:hint="eastAsia" w:ascii="仿宋_GB2312" w:hAnsi="仿宋_GB2312" w:eastAsia="仿宋_GB2312" w:cs="仿宋_GB2312"/>
          <w:b w:val="0"/>
          <w:bCs w:val="0"/>
          <w:lang w:eastAsia="zh-Hans"/>
        </w:rPr>
        <w:t>比例情形的请在</w:t>
      </w:r>
      <w:r>
        <w:rPr>
          <w:rFonts w:hint="eastAsia" w:ascii="仿宋_GB2312" w:hAnsi="仿宋_GB2312" w:eastAsia="仿宋_GB2312" w:cs="仿宋_GB2312"/>
          <w:b w:val="0"/>
          <w:bCs w:val="0"/>
        </w:rPr>
        <w:t>审计汇总表及报告正文</w:t>
      </w:r>
      <w:r>
        <w:rPr>
          <w:rFonts w:hint="eastAsia" w:ascii="仿宋_GB2312" w:hAnsi="仿宋_GB2312" w:eastAsia="仿宋_GB2312" w:cs="仿宋_GB2312"/>
          <w:b w:val="0"/>
          <w:bCs w:val="0"/>
          <w:lang w:eastAsia="zh-Hans"/>
        </w:rPr>
        <w:t>中备注</w:t>
      </w:r>
      <w:r>
        <w:rPr>
          <w:rFonts w:ascii="仿宋_GB2312" w:hAnsi="仿宋_GB2312" w:eastAsia="仿宋_GB2312" w:cs="仿宋_GB2312"/>
          <w:b w:val="0"/>
          <w:bCs w:val="0"/>
        </w:rPr>
        <w:t>）。</w:t>
      </w:r>
    </w:p>
    <w:p>
      <w:pPr>
        <w:spacing w:after="0" w:line="560" w:lineRule="exact"/>
        <w:ind w:firstLine="643" w:firstLineChars="200"/>
        <w:rPr>
          <w:rFonts w:ascii="仿宋_GB2312" w:eastAsia="仿宋_GB2312"/>
          <w:sz w:val="32"/>
          <w:szCs w:val="32"/>
        </w:rPr>
      </w:pPr>
      <w:r>
        <w:rPr>
          <w:rFonts w:hint="eastAsia" w:ascii="仿宋_GB2312" w:hAnsi="??" w:eastAsia="仿宋_GB2312" w:cs="仿宋_GB2312"/>
          <w:b/>
          <w:sz w:val="32"/>
          <w:szCs w:val="32"/>
          <w:lang w:bidi="ar"/>
        </w:rPr>
        <w:t>2.项目投资建设费用总额</w:t>
      </w:r>
      <w:r>
        <w:rPr>
          <w:rFonts w:hint="eastAsia" w:ascii="仿宋_GB2312" w:eastAsia="仿宋_GB2312"/>
          <w:b/>
          <w:bCs/>
          <w:sz w:val="32"/>
          <w:szCs w:val="32"/>
        </w:rPr>
        <w:t>门槛条件：</w:t>
      </w:r>
      <w:r>
        <w:rPr>
          <w:rFonts w:hint="eastAsia" w:ascii="仿宋_GB2312" w:eastAsia="仿宋_GB2312"/>
          <w:sz w:val="32"/>
          <w:szCs w:val="32"/>
        </w:rPr>
        <w:t>经审计后</w:t>
      </w:r>
      <w:r>
        <w:rPr>
          <w:rFonts w:ascii="仿宋_GB2312" w:eastAsia="仿宋_GB2312"/>
          <w:sz w:val="32"/>
          <w:szCs w:val="32"/>
        </w:rPr>
        <w:t>，</w:t>
      </w:r>
      <w:r>
        <w:rPr>
          <w:rFonts w:hint="eastAsia" w:ascii="仿宋_GB2312" w:eastAsia="仿宋_GB2312"/>
          <w:sz w:val="32"/>
          <w:szCs w:val="32"/>
          <w:lang w:eastAsia="zh-Hans"/>
        </w:rPr>
        <w:t>计入资助</w:t>
      </w:r>
      <w:r>
        <w:rPr>
          <w:rFonts w:hint="eastAsia" w:ascii="仿宋_GB2312" w:eastAsia="仿宋_GB2312"/>
          <w:sz w:val="32"/>
          <w:szCs w:val="32"/>
        </w:rPr>
        <w:t>的项目投资总额应不低于200万元，不符合的不予资助。</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（六）审计要点</w:t>
      </w:r>
    </w:p>
    <w:p>
      <w:pPr>
        <w:spacing w:after="0" w:line="560" w:lineRule="exact"/>
        <w:ind w:firstLine="643" w:firstLineChars="200"/>
        <w:rPr>
          <w:rFonts w:ascii="仿宋_GB2312" w:eastAsia="仿宋_GB2312" w:cs="Calibri"/>
          <w:bCs/>
          <w:sz w:val="32"/>
          <w:szCs w:val="32"/>
        </w:rPr>
      </w:pPr>
      <w:r>
        <w:rPr>
          <w:rFonts w:hint="eastAsia" w:ascii="仿宋_GB2312" w:hAnsi="仿宋" w:eastAsia="仿宋_GB2312"/>
          <w:b/>
          <w:bCs/>
          <w:sz w:val="32"/>
          <w:szCs w:val="32"/>
        </w:rPr>
        <w:t>1.审计范围确认</w:t>
      </w:r>
      <w:r>
        <w:rPr>
          <w:rFonts w:hint="eastAsia" w:ascii="仿宋_GB2312" w:eastAsia="仿宋_GB2312" w:cs="Calibri"/>
          <w:b/>
          <w:bCs/>
          <w:sz w:val="32"/>
          <w:szCs w:val="32"/>
          <w:lang w:bidi="ar"/>
        </w:rPr>
        <w:t>。</w:t>
      </w:r>
      <w:r>
        <w:rPr>
          <w:rFonts w:ascii="仿宋_GB2312" w:eastAsia="仿宋_GB2312" w:cs="Calibri"/>
          <w:bCs/>
          <w:sz w:val="32"/>
          <w:szCs w:val="32"/>
        </w:rPr>
        <w:t>审计时应先确认项目申报单位提供的被审计资料信息是否与项目申请书中填写的项目费用清单一致（不得自行增减），</w:t>
      </w:r>
      <w:r>
        <w:rPr>
          <w:rFonts w:hint="eastAsia" w:ascii="仿宋_GB2312" w:eastAsia="仿宋_GB2312" w:cs="Calibri"/>
          <w:bCs/>
          <w:sz w:val="32"/>
          <w:szCs w:val="32"/>
        </w:rPr>
        <w:t>再按照项目申请书中填报的项目建设费用清单进行盘点审核，申报</w:t>
      </w:r>
      <w:r>
        <w:rPr>
          <w:rFonts w:ascii="仿宋_GB2312" w:eastAsia="仿宋_GB2312" w:cs="Calibri"/>
          <w:bCs/>
          <w:sz w:val="32"/>
          <w:szCs w:val="32"/>
        </w:rPr>
        <w:t>清单以外的不计入审计</w:t>
      </w:r>
      <w:r>
        <w:rPr>
          <w:rFonts w:hint="eastAsia" w:ascii="仿宋_GB2312" w:eastAsia="仿宋_GB2312" w:cs="Calibri"/>
          <w:bCs/>
          <w:sz w:val="32"/>
          <w:szCs w:val="32"/>
        </w:rPr>
        <w:t>范畴。</w:t>
      </w:r>
      <w:r>
        <w:rPr>
          <w:rFonts w:hint="eastAsia" w:ascii="仿宋_GB2312" w:eastAsia="仿宋_GB2312"/>
          <w:sz w:val="32"/>
          <w:szCs w:val="32"/>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kern w:val="0"/>
          <w:sz w:val="32"/>
          <w:szCs w:val="32"/>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2.一致性确认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项目</w:t>
      </w:r>
      <w:r>
        <w:rPr>
          <w:rFonts w:hint="eastAsia" w:ascii="仿宋_GB2312" w:eastAsia="仿宋_GB2312"/>
          <w:sz w:val="32"/>
          <w:szCs w:val="32"/>
        </w:rPr>
        <w:t>申报单位与项目实施单位应为</w:t>
      </w:r>
      <w:r>
        <w:rPr>
          <w:rFonts w:hint="eastAsia" w:ascii="仿宋_GB2312" w:hAnsi="Calibri" w:eastAsia="仿宋_GB2312" w:cs="Times New Roman"/>
          <w:sz w:val="32"/>
          <w:szCs w:val="32"/>
        </w:rPr>
        <w:t>同一主体</w:t>
      </w:r>
      <w:r>
        <w:rPr>
          <w:rFonts w:hint="eastAsia" w:ascii="仿宋_GB2312" w:eastAsia="仿宋_GB2312"/>
          <w:sz w:val="32"/>
          <w:szCs w:val="32"/>
        </w:rPr>
        <w:t>；</w:t>
      </w:r>
      <w:r>
        <w:rPr>
          <w:rFonts w:ascii="仿宋_GB2312" w:eastAsia="仿宋_GB2312" w:cs="Calibri"/>
          <w:bCs/>
          <w:sz w:val="32"/>
          <w:szCs w:val="32"/>
        </w:rPr>
        <w:t>项目</w:t>
      </w:r>
      <w:r>
        <w:rPr>
          <w:rFonts w:hint="eastAsia" w:ascii="仿宋_GB2312" w:eastAsia="仿宋_GB2312" w:cs="Calibri"/>
          <w:bCs/>
          <w:sz w:val="32"/>
          <w:szCs w:val="32"/>
        </w:rPr>
        <w:t>建设</w:t>
      </w:r>
      <w:r>
        <w:rPr>
          <w:rFonts w:ascii="仿宋_GB2312" w:eastAsia="仿宋_GB2312" w:cs="Calibri"/>
          <w:bCs/>
          <w:sz w:val="32"/>
          <w:szCs w:val="32"/>
        </w:rPr>
        <w:t>费用清单</w:t>
      </w:r>
      <w:r>
        <w:rPr>
          <w:rFonts w:hint="eastAsia" w:ascii="仿宋_GB2312" w:hAnsi="宋体" w:eastAsia="仿宋_GB2312" w:cs="宋体"/>
          <w:kern w:val="0"/>
          <w:sz w:val="32"/>
          <w:szCs w:val="32"/>
        </w:rPr>
        <w:t>中所列相关投入原则上应</w:t>
      </w:r>
      <w:r>
        <w:rPr>
          <w:rFonts w:hint="eastAsia" w:ascii="仿宋_GB2312" w:eastAsia="仿宋_GB2312" w:cs="Calibri"/>
          <w:sz w:val="32"/>
          <w:szCs w:val="32"/>
          <w:lang w:bidi="ar"/>
        </w:rPr>
        <w:t>由项目</w:t>
      </w:r>
      <w:r>
        <w:rPr>
          <w:rFonts w:hint="eastAsia" w:ascii="仿宋_GB2312" w:eastAsia="仿宋_GB2312"/>
          <w:sz w:val="32"/>
          <w:szCs w:val="32"/>
        </w:rPr>
        <w:t>申报</w:t>
      </w:r>
      <w:r>
        <w:rPr>
          <w:rFonts w:hint="eastAsia" w:ascii="仿宋_GB2312" w:eastAsia="仿宋_GB2312" w:cs="Calibri"/>
          <w:sz w:val="32"/>
          <w:szCs w:val="32"/>
          <w:lang w:bidi="ar"/>
        </w:rPr>
        <w:t>单位直接采购，采购合同上的采购单位、发票单位、实际付款单位（投资主体）与申报单位的名称必须一致，且应</w:t>
      </w:r>
      <w:r>
        <w:rPr>
          <w:rFonts w:hint="eastAsia" w:ascii="仿宋_GB2312" w:hAnsi="宋体" w:eastAsia="仿宋_GB2312" w:cs="宋体"/>
          <w:kern w:val="0"/>
          <w:sz w:val="32"/>
          <w:szCs w:val="32"/>
        </w:rPr>
        <w:t>为项目申报单位自用，即</w:t>
      </w:r>
      <w:r>
        <w:rPr>
          <w:rFonts w:hint="eastAsia" w:ascii="仿宋_GB2312" w:eastAsia="仿宋_GB2312"/>
          <w:sz w:val="32"/>
          <w:szCs w:val="32"/>
        </w:rPr>
        <w:t>使用</w:t>
      </w:r>
      <w:r>
        <w:rPr>
          <w:rFonts w:hint="eastAsia" w:ascii="仿宋_GB2312" w:eastAsia="仿宋_GB2312" w:cs="Calibri"/>
          <w:sz w:val="32"/>
          <w:szCs w:val="32"/>
          <w:lang w:bidi="ar"/>
        </w:rPr>
        <w:t>单位</w:t>
      </w:r>
      <w:r>
        <w:rPr>
          <w:rFonts w:hint="eastAsia" w:ascii="仿宋_GB2312" w:eastAsia="仿宋_GB2312"/>
          <w:sz w:val="32"/>
          <w:szCs w:val="32"/>
        </w:rPr>
        <w:t>与申报</w:t>
      </w:r>
      <w:r>
        <w:rPr>
          <w:rFonts w:hint="eastAsia" w:ascii="仿宋_GB2312" w:eastAsia="仿宋_GB2312" w:cs="Calibri"/>
          <w:sz w:val="32"/>
          <w:szCs w:val="32"/>
          <w:lang w:bidi="ar"/>
        </w:rPr>
        <w:t>单位</w:t>
      </w:r>
      <w:r>
        <w:rPr>
          <w:rFonts w:hint="eastAsia" w:ascii="仿宋_GB2312" w:eastAsia="仿宋_GB2312"/>
          <w:sz w:val="32"/>
          <w:szCs w:val="32"/>
        </w:rPr>
        <w:t>一致</w:t>
      </w:r>
      <w:r>
        <w:rPr>
          <w:rFonts w:hint="eastAsia" w:ascii="仿宋_GB2312" w:eastAsia="仿宋_GB2312" w:cs="Calibri"/>
          <w:sz w:val="32"/>
          <w:szCs w:val="32"/>
          <w:lang w:bidi="ar"/>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3.真实性确认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4.关联性确认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rPr>
        <w:t>项目建设费用清单中所列相关投入应与所申报项目具备关联性，</w:t>
      </w:r>
      <w:r>
        <w:rPr>
          <w:rFonts w:hint="eastAsia" w:ascii="仿宋_GB2312" w:hAnsi="宋体" w:eastAsia="仿宋_GB2312" w:cs="仿宋_GB2312"/>
          <w:kern w:val="0"/>
          <w:sz w:val="32"/>
          <w:szCs w:val="32"/>
          <w:lang w:bidi="ar"/>
        </w:rPr>
        <w:t>与申报项目</w:t>
      </w:r>
      <w:r>
        <w:rPr>
          <w:rFonts w:hint="eastAsia" w:ascii="仿宋_GB2312" w:eastAsia="仿宋_GB2312" w:cs="Calibri"/>
          <w:sz w:val="32"/>
          <w:szCs w:val="32"/>
          <w:lang w:bidi="ar"/>
        </w:rPr>
        <w:t>的</w:t>
      </w:r>
      <w:r>
        <w:rPr>
          <w:rFonts w:hint="eastAsia" w:ascii="仿宋_GB2312" w:hAnsi="宋体" w:eastAsia="仿宋_GB2312" w:cs="宋体"/>
          <w:kern w:val="0"/>
          <w:sz w:val="32"/>
          <w:szCs w:val="32"/>
        </w:rPr>
        <w:t>建设内容及提高</w:t>
      </w:r>
      <w:r>
        <w:rPr>
          <w:rFonts w:hint="eastAsia" w:ascii="仿宋_GB2312" w:eastAsia="仿宋_GB2312" w:cs="Calibri"/>
          <w:sz w:val="32"/>
          <w:szCs w:val="32"/>
          <w:lang w:bidi="ar"/>
        </w:rPr>
        <w:t>企业生产效率、生产能力等</w:t>
      </w:r>
      <w:r>
        <w:rPr>
          <w:rFonts w:hint="eastAsia" w:ascii="仿宋_GB2312" w:hAnsi="宋体" w:eastAsia="仿宋_GB2312" w:cs="宋体"/>
          <w:kern w:val="0"/>
          <w:sz w:val="32"/>
          <w:szCs w:val="32"/>
        </w:rPr>
        <w:t>目标具有</w:t>
      </w:r>
      <w:r>
        <w:rPr>
          <w:rFonts w:hint="eastAsia" w:ascii="仿宋_GB2312" w:eastAsia="仿宋_GB2312" w:cs="Calibri"/>
          <w:sz w:val="32"/>
          <w:szCs w:val="32"/>
          <w:lang w:bidi="ar"/>
        </w:rPr>
        <w:t>直接关系</w:t>
      </w:r>
      <w:r>
        <w:rPr>
          <w:rFonts w:hint="eastAsia" w:ascii="仿宋_GB2312" w:hAnsi="宋体" w:eastAsia="仿宋_GB2312" w:cs="宋体"/>
          <w:kern w:val="0"/>
          <w:sz w:val="32"/>
          <w:szCs w:val="32"/>
        </w:rPr>
        <w:t>。</w:t>
      </w:r>
    </w:p>
    <w:p>
      <w:pPr>
        <w:spacing w:line="560" w:lineRule="exact"/>
        <w:ind w:firstLine="643" w:firstLineChars="200"/>
        <w:rPr>
          <w:rFonts w:hint="eastAsia" w:ascii="仿宋_GB2312" w:hAnsi="宋体" w:eastAsia="仿宋_GB2312" w:cs="宋体"/>
          <w:kern w:val="0"/>
          <w:sz w:val="32"/>
          <w:szCs w:val="32"/>
        </w:rPr>
      </w:pPr>
      <w:r>
        <w:rPr>
          <w:rFonts w:hint="eastAsia" w:ascii="仿宋_GB2312" w:eastAsia="仿宋_GB2312" w:cs="Calibri"/>
          <w:b/>
          <w:bCs/>
          <w:sz w:val="32"/>
          <w:szCs w:val="32"/>
          <w:lang w:bidi="ar"/>
        </w:rPr>
        <w:t>5.价值评估公允性</w:t>
      </w:r>
      <w:r>
        <w:rPr>
          <w:rFonts w:hint="eastAsia" w:ascii="仿宋_GB2312" w:hAnsi="宋体" w:eastAsia="仿宋_GB2312" w:cs="宋体"/>
          <w:b/>
          <w:bCs/>
          <w:kern w:val="0"/>
          <w:sz w:val="32"/>
          <w:szCs w:val="32"/>
        </w:rPr>
        <w:t>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sz w:val="32"/>
          <w:szCs w:val="32"/>
        </w:rPr>
        <w:t>。</w:t>
      </w:r>
    </w:p>
    <w:p>
      <w:pPr>
        <w:pStyle w:val="13"/>
        <w:spacing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6.会计科目确认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lang w:bidi="ar"/>
        </w:rPr>
        <w:t>根据审计时该笔费用所计入的会计科目确认，不允许申报单位临时进行会计科目调整；但如项目申报单位填报</w:t>
      </w:r>
      <w:r>
        <w:rPr>
          <w:rFonts w:hint="eastAsia" w:ascii="仿宋_GB2312" w:hAnsi="宋体" w:eastAsia="仿宋_GB2312" w:cs="宋体"/>
          <w:kern w:val="0"/>
          <w:sz w:val="32"/>
          <w:szCs w:val="32"/>
        </w:rPr>
        <w:t>项目建设费用清单</w:t>
      </w:r>
      <w:r>
        <w:rPr>
          <w:rFonts w:hint="eastAsia" w:ascii="仿宋_GB2312" w:hAnsi="宋体" w:eastAsia="仿宋_GB2312" w:cs="宋体"/>
          <w:kern w:val="0"/>
          <w:sz w:val="32"/>
          <w:szCs w:val="32"/>
          <w:lang w:bidi="ar"/>
        </w:rPr>
        <w:t>时分类错误，可根据实际核实情况进行</w:t>
      </w:r>
      <w:r>
        <w:rPr>
          <w:rFonts w:hint="eastAsia" w:ascii="仿宋_GB2312" w:hAnsi="华文楷体" w:eastAsia="仿宋_GB2312"/>
          <w:sz w:val="32"/>
          <w:szCs w:val="32"/>
        </w:rPr>
        <w:t>费用类别</w:t>
      </w:r>
      <w:r>
        <w:rPr>
          <w:rFonts w:hint="eastAsia" w:ascii="仿宋_GB2312" w:hAnsi="宋体" w:eastAsia="仿宋_GB2312" w:cs="宋体"/>
          <w:kern w:val="0"/>
          <w:sz w:val="32"/>
          <w:szCs w:val="32"/>
          <w:lang w:bidi="ar"/>
        </w:rPr>
        <w:t>调整。</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7.凭据审查</w:t>
      </w:r>
      <w:r>
        <w:rPr>
          <w:rFonts w:hint="eastAsia" w:ascii="仿宋_GB2312" w:eastAsia="仿宋_GB2312" w:cs="Calibri"/>
          <w:b/>
          <w:bCs/>
          <w:sz w:val="32"/>
          <w:szCs w:val="32"/>
          <w:lang w:bidi="ar"/>
        </w:rPr>
        <w:t>。</w:t>
      </w:r>
      <w:r>
        <w:rPr>
          <w:rFonts w:hint="eastAsia" w:ascii="仿宋_GB2312" w:eastAsia="仿宋_GB2312" w:cs="Calibri"/>
          <w:bCs/>
          <w:sz w:val="32"/>
          <w:szCs w:val="32"/>
        </w:rPr>
        <w:t>审计机构应核查申报单位是否按照会计准则及时登记入账，凭证、发票、合同、银行回单等是否齐全。</w:t>
      </w:r>
      <w:r>
        <w:rPr>
          <w:rFonts w:hint="eastAsia" w:ascii="仿宋_GB2312" w:eastAsia="仿宋_GB2312" w:cs="Calibri"/>
          <w:sz w:val="32"/>
          <w:szCs w:val="32"/>
          <w:lang w:bidi="ar"/>
        </w:rPr>
        <w:t>发票和付款时间应当在实施期内，期外不计入审计范畴。除进口设备外，项目支出需提供发票联；发票联质押在银行、设备租赁公司等其他机构的，可由企业短期借出，由审计机构加盖审验章、留存复印件再归还。</w:t>
      </w:r>
    </w:p>
    <w:p>
      <w:pPr>
        <w:pStyle w:val="13"/>
        <w:spacing w:line="560" w:lineRule="exact"/>
        <w:ind w:firstLine="643"/>
        <w:rPr>
          <w:rFonts w:ascii="仿宋_GB2312" w:eastAsia="仿宋_GB2312" w:cs="仿宋_GB2312"/>
          <w:sz w:val="32"/>
          <w:szCs w:val="32"/>
          <w:lang w:bidi="ar"/>
        </w:rPr>
      </w:pPr>
      <w:r>
        <w:rPr>
          <w:rFonts w:hint="eastAsia" w:ascii="仿宋_GB2312" w:hAnsi="??" w:eastAsia="仿宋_GB2312" w:cs="仿宋_GB2312"/>
          <w:b/>
          <w:sz w:val="32"/>
          <w:szCs w:val="32"/>
          <w:lang w:bidi="ar"/>
        </w:rPr>
        <w:t>8.项目资助期限界定。</w:t>
      </w:r>
      <w:r>
        <w:rPr>
          <w:rFonts w:hint="eastAsia" w:ascii="仿宋_GB2312" w:hAnsi="仿宋" w:eastAsia="仿宋_GB2312"/>
          <w:sz w:val="32"/>
          <w:szCs w:val="32"/>
        </w:rPr>
        <w:t>申报的项目建设期或实施期应当在申请指南规定的期限内，且发票时间和付款时间应当在申报的项目建设期或实施期内。</w:t>
      </w:r>
      <w:r>
        <w:rPr>
          <w:rStyle w:val="11"/>
          <w:rFonts w:hint="eastAsia" w:ascii="仿宋_GB2312" w:hAnsi="宋体" w:eastAsia="仿宋_GB2312" w:cs="Arial"/>
          <w:b w:val="0"/>
          <w:kern w:val="0"/>
          <w:sz w:val="32"/>
          <w:szCs w:val="32"/>
        </w:rPr>
        <w:t>项目资助期不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终止日，即</w:t>
      </w:r>
      <w:r>
        <w:rPr>
          <w:rFonts w:hint="eastAsia" w:ascii="仿宋_GB2312" w:hAnsi="仿宋" w:eastAsia="仿宋_GB2312"/>
          <w:sz w:val="32"/>
          <w:szCs w:val="32"/>
        </w:rPr>
        <w:t>超出建设期或实施期的发票或付款，不予以确认（但合同中已明确的定金、质保金、预付款等除外）。其中，</w:t>
      </w:r>
      <w:r>
        <w:rPr>
          <w:rFonts w:hint="eastAsia" w:ascii="仿宋_GB2312" w:eastAsia="仿宋_GB2312" w:cs="Calibri"/>
          <w:sz w:val="32"/>
          <w:szCs w:val="32"/>
          <w:lang w:bidi="ar"/>
        </w:rPr>
        <w:t>进口设备和工器具以海关进口报关单申报</w:t>
      </w:r>
      <w:r>
        <w:rPr>
          <w:rFonts w:hint="eastAsia" w:ascii="仿宋_GB2312" w:eastAsia="仿宋_GB2312" w:cs="仿宋_GB2312"/>
          <w:sz w:val="32"/>
          <w:szCs w:val="32"/>
          <w:lang w:bidi="ar"/>
        </w:rPr>
        <w:t>日期为发票时间</w:t>
      </w:r>
      <w:r>
        <w:rPr>
          <w:rFonts w:hint="eastAsia" w:ascii="仿宋_GB2312" w:hAnsi="仿宋" w:eastAsia="仿宋_GB2312"/>
          <w:sz w:val="32"/>
          <w:szCs w:val="32"/>
        </w:rPr>
        <w:t>。</w:t>
      </w:r>
    </w:p>
    <w:p>
      <w:pPr>
        <w:autoSpaceDE w:val="0"/>
        <w:spacing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9.项目</w:t>
      </w:r>
      <w:r>
        <w:rPr>
          <w:rFonts w:hint="eastAsia" w:ascii="仿宋_GB2312" w:eastAsia="仿宋_GB2312"/>
          <w:b/>
          <w:bCs/>
          <w:sz w:val="32"/>
          <w:szCs w:val="32"/>
        </w:rPr>
        <w:t>投资审计金额确认。</w:t>
      </w:r>
      <w:r>
        <w:rPr>
          <w:rFonts w:hint="eastAsia" w:ascii="仿宋_GB2312" w:hAnsi="宋体" w:eastAsia="仿宋_GB2312" w:cs="宋体"/>
          <w:kern w:val="0"/>
          <w:sz w:val="32"/>
          <w:szCs w:val="32"/>
        </w:rPr>
        <w:t>以项目建设费用清单</w:t>
      </w:r>
      <w:r>
        <w:rPr>
          <w:rFonts w:hint="eastAsia" w:ascii="仿宋_GB2312" w:hAnsi="仿宋" w:eastAsia="仿宋_GB2312"/>
          <w:sz w:val="32"/>
          <w:szCs w:val="32"/>
        </w:rPr>
        <w:t>为审计范围，</w:t>
      </w:r>
      <w:r>
        <w:rPr>
          <w:rFonts w:hint="eastAsia" w:ascii="仿宋_GB2312" w:eastAsia="仿宋_GB2312"/>
          <w:sz w:val="32"/>
          <w:szCs w:val="32"/>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sz w:val="32"/>
          <w:szCs w:val="32"/>
          <w:shd w:val="clear" w:color="auto" w:fill="FFFFFF"/>
        </w:rPr>
        <w:t>项目单位取得的增值税专用发票，可抵扣、</w:t>
      </w:r>
      <w:r>
        <w:rPr>
          <w:rFonts w:hint="eastAsia" w:ascii="仿宋_GB2312" w:eastAsia="仿宋_GB2312"/>
          <w:sz w:val="32"/>
          <w:szCs w:val="32"/>
        </w:rPr>
        <w:t>可减免</w:t>
      </w:r>
      <w:r>
        <w:rPr>
          <w:rFonts w:hint="eastAsia" w:ascii="仿宋_GB2312" w:hAnsi="仿宋_GB2312" w:eastAsia="仿宋_GB2312" w:cs="仿宋_GB2312"/>
          <w:sz w:val="32"/>
          <w:szCs w:val="32"/>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10.支付方式界定</w:t>
      </w:r>
      <w:r>
        <w:rPr>
          <w:rFonts w:hint="eastAsia" w:ascii="仿宋_GB2312" w:eastAsia="仿宋_GB2312" w:cs="Calibri"/>
          <w:b/>
          <w:bCs/>
          <w:sz w:val="32"/>
          <w:szCs w:val="32"/>
          <w:lang w:bidi="ar"/>
        </w:rPr>
        <w:t>。</w:t>
      </w:r>
      <w:r>
        <w:rPr>
          <w:rFonts w:hint="eastAsia" w:ascii="仿宋_GB2312" w:eastAsia="仿宋_GB2312" w:cs="Calibri"/>
          <w:bCs/>
          <w:sz w:val="32"/>
          <w:szCs w:val="32"/>
        </w:rPr>
        <w:t>对于项目支出由集团、集团采购中心等第三方代为付款、收款的情形，需要在采购合同中有明确规定，且付款资金完备，否则一般不予确认。具体依据</w:t>
      </w:r>
      <w:r>
        <w:rPr>
          <w:rFonts w:ascii="仿宋_GB2312" w:eastAsia="仿宋_GB2312" w:cs="Calibri"/>
          <w:bCs/>
          <w:sz w:val="32"/>
          <w:szCs w:val="32"/>
        </w:rPr>
        <w:t>《市工业和信息化局专项资金项目专项审计通用原则和标准（2022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bCs/>
          <w:sz w:val="32"/>
          <w:szCs w:val="32"/>
        </w:rPr>
        <w:t>执行。</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11.</w:t>
      </w:r>
      <w:r>
        <w:rPr>
          <w:rFonts w:ascii="仿宋_GB2312" w:eastAsia="仿宋_GB2312" w:cs="Calibri"/>
          <w:b/>
          <w:sz w:val="32"/>
          <w:szCs w:val="32"/>
        </w:rPr>
        <w:t>借款费用</w:t>
      </w:r>
      <w:r>
        <w:rPr>
          <w:rFonts w:hint="eastAsia" w:ascii="仿宋_GB2312" w:eastAsia="仿宋_GB2312" w:cs="Calibri"/>
          <w:b/>
          <w:sz w:val="32"/>
          <w:szCs w:val="32"/>
        </w:rPr>
        <w:t>核算。</w:t>
      </w:r>
      <w:r>
        <w:rPr>
          <w:rFonts w:ascii="仿宋_GB2312" w:eastAsia="仿宋_GB2312" w:cs="Calibri"/>
          <w:bCs/>
          <w:sz w:val="32"/>
          <w:szCs w:val="32"/>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sz w:val="32"/>
          <w:szCs w:val="32"/>
        </w:rPr>
        <w:t>。</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12</w:t>
      </w:r>
      <w:r>
        <w:rPr>
          <w:rFonts w:ascii="仿宋_GB2312" w:eastAsia="仿宋_GB2312" w:cs="Calibri"/>
          <w:b/>
          <w:sz w:val="32"/>
          <w:szCs w:val="32"/>
        </w:rPr>
        <w:t>.</w:t>
      </w:r>
      <w:r>
        <w:rPr>
          <w:rFonts w:hint="eastAsia" w:ascii="仿宋_GB2312" w:eastAsia="仿宋_GB2312" w:cs="Calibri"/>
          <w:b/>
          <w:sz w:val="32"/>
          <w:szCs w:val="32"/>
        </w:rPr>
        <w:t>质保金。</w:t>
      </w:r>
      <w:r>
        <w:rPr>
          <w:rFonts w:ascii="仿宋_GB2312" w:eastAsia="仿宋_GB2312" w:cs="Calibri"/>
          <w:bCs/>
          <w:sz w:val="32"/>
          <w:szCs w:val="32"/>
        </w:rPr>
        <w:t>未支付金额如仅为因质量保障计划按合理比率</w:t>
      </w:r>
      <w:r>
        <w:rPr>
          <w:rFonts w:hint="eastAsia" w:ascii="仿宋_GB2312" w:eastAsia="仿宋_GB2312" w:cs="Calibri"/>
          <w:bCs/>
          <w:sz w:val="32"/>
          <w:szCs w:val="32"/>
        </w:rPr>
        <w:t>（10%及以内）</w:t>
      </w:r>
      <w:r>
        <w:rPr>
          <w:rFonts w:ascii="仿宋_GB2312" w:eastAsia="仿宋_GB2312" w:cs="Calibri"/>
          <w:bCs/>
          <w:sz w:val="32"/>
          <w:szCs w:val="32"/>
        </w:rPr>
        <w:t>计算的质保金，视同项目投入金额计算（如属分期付款而非质保金，不予确认）。</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13</w:t>
      </w:r>
      <w:r>
        <w:rPr>
          <w:rFonts w:ascii="仿宋_GB2312" w:eastAsia="仿宋_GB2312" w:cs="Calibri"/>
          <w:bCs/>
          <w:sz w:val="32"/>
          <w:szCs w:val="32"/>
        </w:rPr>
        <w:t>.对于未盘点到设备实物的支出或未投入使用的设备，不予以确认</w:t>
      </w:r>
      <w:r>
        <w:rPr>
          <w:rFonts w:hint="eastAsia" w:ascii="仿宋_GB2312" w:eastAsia="仿宋_GB2312" w:cs="Calibri"/>
          <w:bCs/>
          <w:sz w:val="32"/>
          <w:szCs w:val="32"/>
        </w:rPr>
        <w:t>。</w:t>
      </w:r>
      <w:r>
        <w:rPr>
          <w:rFonts w:hint="eastAsia" w:ascii="仿宋_GB2312" w:hAnsi="宋体" w:eastAsia="仿宋_GB2312" w:cs="宋体"/>
          <w:kern w:val="0"/>
          <w:sz w:val="32"/>
          <w:szCs w:val="32"/>
          <w:lang w:bidi="ar"/>
        </w:rPr>
        <w:t>原则上设备</w:t>
      </w:r>
      <w:r>
        <w:rPr>
          <w:rFonts w:hint="eastAsia" w:ascii="仿宋_GB2312" w:eastAsia="仿宋_GB2312" w:cs="Calibri"/>
          <w:sz w:val="32"/>
          <w:szCs w:val="32"/>
          <w:lang w:bidi="ar"/>
        </w:rPr>
        <w:t>应</w:t>
      </w:r>
      <w:r>
        <w:rPr>
          <w:rFonts w:hint="eastAsia" w:ascii="仿宋_GB2312" w:hAnsi="宋体" w:eastAsia="仿宋_GB2312" w:cs="宋体"/>
          <w:kern w:val="0"/>
          <w:sz w:val="32"/>
          <w:szCs w:val="32"/>
        </w:rPr>
        <w:t>放置在项目申报单位所属场地（关联公司也不予认可），</w:t>
      </w:r>
      <w:r>
        <w:rPr>
          <w:rFonts w:hint="eastAsia" w:ascii="仿宋_GB2312" w:eastAsia="仿宋_GB2312" w:cs="Calibri"/>
          <w:sz w:val="32"/>
          <w:szCs w:val="32"/>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14</w:t>
      </w:r>
      <w:r>
        <w:rPr>
          <w:rFonts w:ascii="仿宋_GB2312" w:eastAsia="仿宋_GB2312" w:cs="Calibri"/>
          <w:bCs/>
          <w:sz w:val="32"/>
          <w:szCs w:val="32"/>
        </w:rPr>
        <w:t>.项目单位的人员、房租、装修、水电、日常办公用品等支出，不予以确认</w:t>
      </w:r>
      <w:r>
        <w:rPr>
          <w:rFonts w:hint="eastAsia" w:ascii="仿宋_GB2312" w:eastAsia="仿宋_GB2312" w:cs="Calibri"/>
          <w:bCs/>
          <w:sz w:val="32"/>
          <w:szCs w:val="32"/>
        </w:rPr>
        <w:t>。</w:t>
      </w:r>
    </w:p>
    <w:p>
      <w:pPr>
        <w:spacing w:after="0" w:line="560" w:lineRule="exact"/>
        <w:ind w:firstLine="640" w:firstLineChars="200"/>
        <w:rPr>
          <w:rFonts w:ascii="仿宋_GB2312" w:eastAsia="仿宋_GB2312" w:cs="Calibri"/>
          <w:sz w:val="32"/>
          <w:szCs w:val="32"/>
          <w:lang w:bidi="ar"/>
        </w:rPr>
      </w:pPr>
      <w:r>
        <w:rPr>
          <w:rFonts w:hint="eastAsia" w:ascii="仿宋_GB2312" w:eastAsia="仿宋_GB2312" w:cs="Calibri"/>
          <w:bCs/>
          <w:sz w:val="32"/>
          <w:szCs w:val="32"/>
        </w:rPr>
        <w:t>15</w:t>
      </w:r>
      <w:r>
        <w:rPr>
          <w:rFonts w:ascii="仿宋_GB2312" w:eastAsia="仿宋_GB2312" w:cs="Calibri"/>
          <w:bCs/>
          <w:sz w:val="32"/>
          <w:szCs w:val="32"/>
        </w:rPr>
        <w:t>.其他未明确的，按照《市工业和信息化局专项资金项目专项审计通用原则和标准（2022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sz w:val="32"/>
          <w:szCs w:val="32"/>
          <w:lang w:bidi="ar"/>
        </w:rPr>
        <w:t>进行审核。</w:t>
      </w:r>
    </w:p>
    <w:p>
      <w:pPr>
        <w:spacing w:after="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六、审计报告内容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基于</w:t>
      </w:r>
      <w:r>
        <w:rPr>
          <w:rFonts w:hint="eastAsia" w:ascii="仿宋_GB2312" w:eastAsia="仿宋_GB2312" w:cs="Calibri"/>
          <w:sz w:val="32"/>
          <w:szCs w:val="32"/>
          <w:lang w:bidi="ar"/>
        </w:rPr>
        <w:t>《市工业和信息化局专项资金项目专项审计通用原则和标准（2022年修订版）》审计报告应体现内容基础上，</w:t>
      </w:r>
      <w:r>
        <w:rPr>
          <w:rFonts w:hint="eastAsia" w:ascii="仿宋_GB2312" w:eastAsia="仿宋_GB2312"/>
          <w:sz w:val="32"/>
          <w:szCs w:val="32"/>
        </w:rPr>
        <w:t>包括但不限于以下内容：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2.项目基本情况。项目名称、项目具体实施地点、实施期限、项目建设主要内容等。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3.项目审计情况。一是限制性条件审查。</w:t>
      </w:r>
      <w:r>
        <w:rPr>
          <w:rFonts w:hint="eastAsia" w:ascii="仿宋_GB2312" w:eastAsia="仿宋_GB2312"/>
          <w:sz w:val="32"/>
          <w:szCs w:val="32"/>
          <w:lang w:eastAsia="zh-Hans"/>
        </w:rPr>
        <w:t>提供工业互联网技术服务的工业企业数量及服务</w:t>
      </w:r>
      <w:r>
        <w:rPr>
          <w:rFonts w:hint="eastAsia" w:ascii="仿宋_GB2312" w:eastAsia="仿宋_GB2312"/>
          <w:sz w:val="32"/>
          <w:szCs w:val="32"/>
        </w:rPr>
        <w:t>收入</w:t>
      </w:r>
      <w:r>
        <w:rPr>
          <w:rFonts w:hint="eastAsia" w:ascii="仿宋_GB2312" w:eastAsia="仿宋_GB2312"/>
          <w:sz w:val="32"/>
          <w:szCs w:val="32"/>
          <w:lang w:eastAsia="zh-Hans"/>
        </w:rPr>
        <w:t>等</w:t>
      </w:r>
      <w:r>
        <w:rPr>
          <w:rFonts w:ascii="仿宋_GB2312" w:eastAsia="仿宋_GB2312"/>
          <w:sz w:val="32"/>
          <w:szCs w:val="32"/>
          <w:lang w:eastAsia="zh-Hans"/>
        </w:rPr>
        <w:t>。</w:t>
      </w:r>
      <w:r>
        <w:rPr>
          <w:rFonts w:hint="eastAsia" w:ascii="仿宋_GB2312" w:eastAsia="仿宋_GB2312"/>
          <w:sz w:val="32"/>
          <w:szCs w:val="32"/>
        </w:rPr>
        <w:t>二是项目投资情况。项目申报投资额、经审计符合申报规定的投资及其构成。三是审计结论。</w:t>
      </w:r>
    </w:p>
    <w:p>
      <w:pPr>
        <w:spacing w:after="0" w:line="560" w:lineRule="exact"/>
        <w:ind w:firstLine="640" w:firstLineChars="200"/>
        <w:rPr>
          <w:rFonts w:ascii="仿宋_GB2312" w:eastAsia="仿宋_GB2312"/>
          <w:sz w:val="32"/>
          <w:szCs w:val="32"/>
        </w:rPr>
      </w:pPr>
      <w:r>
        <w:rPr>
          <w:rFonts w:ascii="仿宋_GB2312" w:eastAsia="仿宋_GB2312"/>
          <w:sz w:val="32"/>
          <w:szCs w:val="32"/>
        </w:rPr>
        <w:t>4.其他事项说明。披露重复申报率</w:t>
      </w:r>
      <w:r>
        <w:rPr>
          <w:rFonts w:hint="eastAsia" w:ascii="仿宋_GB2312" w:eastAsia="仿宋_GB2312"/>
          <w:sz w:val="32"/>
          <w:szCs w:val="32"/>
        </w:rPr>
        <w:t>（超过10%）</w:t>
      </w:r>
      <w:r>
        <w:rPr>
          <w:rFonts w:ascii="仿宋_GB2312" w:eastAsia="仿宋_GB2312"/>
          <w:sz w:val="32"/>
          <w:szCs w:val="32"/>
        </w:rPr>
        <w:t>或核减率</w:t>
      </w:r>
      <w:r>
        <w:rPr>
          <w:rFonts w:hint="eastAsia" w:ascii="仿宋_GB2312" w:eastAsia="仿宋_GB2312"/>
          <w:sz w:val="32"/>
          <w:szCs w:val="32"/>
        </w:rPr>
        <w:t>（超过20%）</w:t>
      </w:r>
      <w:r>
        <w:rPr>
          <w:rFonts w:ascii="仿宋_GB2312" w:eastAsia="仿宋_GB2312"/>
          <w:sz w:val="32"/>
          <w:szCs w:val="32"/>
        </w:rPr>
        <w:t>等异常情况，并附</w:t>
      </w:r>
      <w:r>
        <w:rPr>
          <w:rFonts w:ascii="仿宋_GB2312" w:eastAsia="仿宋_GB2312" w:cs="Calibri"/>
          <w:bCs/>
          <w:sz w:val="32"/>
          <w:szCs w:val="32"/>
        </w:rPr>
        <w:t>项目费用明细清单</w:t>
      </w:r>
      <w:r>
        <w:rPr>
          <w:rFonts w:hint="eastAsia" w:ascii="仿宋_GB2312" w:eastAsia="仿宋_GB2312"/>
          <w:sz w:val="32"/>
          <w:szCs w:val="32"/>
        </w:rPr>
        <w:t>、</w:t>
      </w:r>
      <w:r>
        <w:rPr>
          <w:rFonts w:hint="eastAsia" w:ascii="仿宋_GB2312" w:eastAsia="仿宋_GB2312"/>
          <w:sz w:val="32"/>
          <w:szCs w:val="32"/>
          <w:lang w:eastAsia="zh-Hans"/>
        </w:rPr>
        <w:t>提供</w:t>
      </w:r>
      <w:r>
        <w:rPr>
          <w:rFonts w:hint="eastAsia" w:ascii="仿宋_GB2312" w:eastAsia="仿宋_GB2312"/>
          <w:sz w:val="32"/>
          <w:szCs w:val="32"/>
        </w:rPr>
        <w:t>工业</w:t>
      </w:r>
      <w:r>
        <w:rPr>
          <w:rFonts w:hint="eastAsia" w:ascii="仿宋_GB2312" w:eastAsia="仿宋_GB2312"/>
          <w:sz w:val="32"/>
          <w:szCs w:val="32"/>
          <w:lang w:eastAsia="zh-Hans"/>
        </w:rPr>
        <w:t>互联网技术服务工业</w:t>
      </w:r>
      <w:r>
        <w:rPr>
          <w:rFonts w:hint="eastAsia" w:ascii="仿宋_GB2312" w:eastAsia="仿宋_GB2312"/>
          <w:sz w:val="32"/>
          <w:szCs w:val="32"/>
        </w:rPr>
        <w:t>企业</w:t>
      </w:r>
      <w:r>
        <w:rPr>
          <w:rFonts w:hint="eastAsia" w:ascii="仿宋_GB2312" w:eastAsia="仿宋_GB2312"/>
          <w:sz w:val="32"/>
          <w:szCs w:val="32"/>
          <w:lang w:eastAsia="zh-Hans"/>
        </w:rPr>
        <w:t>及服务收入</w:t>
      </w:r>
      <w:r>
        <w:rPr>
          <w:rFonts w:hint="eastAsia" w:ascii="仿宋_GB2312" w:eastAsia="仿宋_GB2312"/>
          <w:sz w:val="32"/>
          <w:szCs w:val="32"/>
        </w:rPr>
        <w:t>清单等相关附件</w:t>
      </w:r>
      <w:r>
        <w:rPr>
          <w:rFonts w:ascii="仿宋_GB2312" w:eastAsia="仿宋_GB2312"/>
          <w:sz w:val="32"/>
          <w:szCs w:val="32"/>
        </w:rPr>
        <w:t>。</w:t>
      </w:r>
    </w:p>
    <w:p>
      <w:pPr>
        <w:spacing w:after="0" w:line="560" w:lineRule="exact"/>
        <w:ind w:firstLine="640" w:firstLineChars="200"/>
        <w:rPr>
          <w:rFonts w:ascii="仿宋_GB2312" w:eastAsia="仿宋_GB2312"/>
          <w:sz w:val="32"/>
          <w:szCs w:val="32"/>
        </w:rPr>
      </w:pPr>
      <w:r>
        <w:rPr>
          <w:rFonts w:ascii="仿宋_GB2312" w:eastAsia="仿宋_GB2312"/>
          <w:sz w:val="32"/>
          <w:szCs w:val="32"/>
        </w:rPr>
        <w:br w:type="page"/>
      </w:r>
    </w:p>
    <w:p>
      <w:pPr>
        <w:pStyle w:val="2"/>
      </w:pPr>
    </w:p>
    <w:p>
      <w:pPr>
        <w:pStyle w:val="3"/>
        <w:keepNext w:val="0"/>
        <w:keepLines w:val="0"/>
        <w:spacing w:before="0" w:after="0" w:line="560" w:lineRule="exact"/>
        <w:jc w:val="center"/>
        <w:rPr>
          <w:rFonts w:hint="eastAsia" w:ascii="方正小标宋简体" w:eastAsia="方正小标宋简体" w:hAnsiTheme="majorEastAsia"/>
          <w:b w:val="0"/>
        </w:rPr>
      </w:pPr>
      <w:r>
        <w:rPr>
          <w:rFonts w:hint="eastAsia" w:ascii="方正小标宋简体" w:eastAsia="方正小标宋简体" w:hAnsiTheme="majorEastAsia"/>
          <w:b w:val="0"/>
        </w:rPr>
        <w:t>深圳市工业互联网扶持计划专项审计原则</w:t>
      </w:r>
    </w:p>
    <w:p>
      <w:pPr>
        <w:spacing w:after="0" w:line="560" w:lineRule="exact"/>
        <w:jc w:val="center"/>
        <w:rPr>
          <w:rFonts w:ascii="仿宋_GB2312" w:eastAsia="仿宋_GB2312"/>
          <w:sz w:val="32"/>
          <w:szCs w:val="32"/>
        </w:rPr>
      </w:pPr>
      <w:r>
        <w:rPr>
          <w:rFonts w:hint="eastAsia" w:ascii="仿宋_GB2312" w:eastAsia="仿宋_GB2312"/>
          <w:sz w:val="32"/>
          <w:szCs w:val="32"/>
        </w:rPr>
        <w:t>-</w:t>
      </w:r>
      <w:r>
        <w:rPr>
          <w:rFonts w:hint="eastAsia" w:ascii="仿宋_GB2312" w:hAnsi="仿宋_GB2312" w:eastAsia="仿宋_GB2312" w:cs="仿宋_GB2312"/>
          <w:sz w:val="32"/>
          <w:szCs w:val="32"/>
          <w:lang w:eastAsia="zh-Hans"/>
        </w:rPr>
        <w:t>工业互联网重大活动项目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一、总体要求</w:t>
      </w:r>
    </w:p>
    <w:p>
      <w:pPr>
        <w:spacing w:after="0" w:line="560" w:lineRule="exact"/>
        <w:ind w:firstLine="640" w:firstLineChars="200"/>
      </w:pPr>
      <w:r>
        <w:rPr>
          <w:rFonts w:hint="eastAsia" w:ascii="仿宋_GB2312" w:hAnsi="Calibri" w:eastAsia="仿宋_GB2312" w:cs="Calibri"/>
          <w:sz w:val="32"/>
          <w:szCs w:val="32"/>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kern w:val="0"/>
          <w:sz w:val="32"/>
          <w:szCs w:val="32"/>
        </w:rPr>
        <w:t>申请指南</w:t>
      </w:r>
      <w:r>
        <w:rPr>
          <w:rFonts w:hint="eastAsia" w:ascii="仿宋_GB2312" w:hAnsi="Calibri" w:eastAsia="仿宋_GB2312" w:cs="Calibri"/>
          <w:sz w:val="32"/>
          <w:szCs w:val="32"/>
          <w:lang w:bidi="ar"/>
        </w:rPr>
        <w:t>等专项资金管理规定，</w:t>
      </w:r>
      <w:r>
        <w:rPr>
          <w:rFonts w:hint="eastAsia" w:ascii="仿宋_GB2312" w:hAnsi="Calibri" w:eastAsia="仿宋_GB2312" w:cs="Calibri"/>
          <w:b/>
          <w:bCs/>
          <w:sz w:val="32"/>
          <w:szCs w:val="32"/>
          <w:lang w:bidi="ar"/>
        </w:rPr>
        <w:t>以《市工业和信息化局专项资金项目专项审计通用原则和标准》（2022年修订版）为基础，</w:t>
      </w:r>
      <w:r>
        <w:rPr>
          <w:rFonts w:hint="eastAsia" w:ascii="仿宋_GB2312" w:hAnsi="Calibri" w:eastAsia="仿宋_GB2312" w:cs="Calibri"/>
          <w:sz w:val="32"/>
          <w:szCs w:val="32"/>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ins w:id="58" w:author="陈微波" w:date="2024-10-08T18:03:28Z"/>
          <w:rFonts w:hint="eastAsia" w:ascii="仿宋_GB2312" w:eastAsia="仿宋_GB2312"/>
          <w:sz w:val="32"/>
          <w:szCs w:val="32"/>
        </w:rPr>
      </w:pPr>
      <w:ins w:id="59" w:author="陈微波" w:date="2024-10-08T18:03:28Z">
        <w:r>
          <w:rPr>
            <w:rFonts w:hint="eastAsia" w:ascii="仿宋_GB2312" w:eastAsia="仿宋_GB2312"/>
            <w:sz w:val="32"/>
            <w:szCs w:val="32"/>
          </w:rPr>
          <w:t>（一）《深圳市关于新形势下加快工业企业技术改造升级的若干措施》（深府办规〔2023〕6号）</w:t>
        </w:r>
      </w:ins>
    </w:p>
    <w:p>
      <w:pPr>
        <w:spacing w:after="0" w:line="560" w:lineRule="exact"/>
        <w:ind w:firstLine="640" w:firstLineChars="200"/>
        <w:rPr>
          <w:ins w:id="60" w:author="陈微波" w:date="2024-10-08T18:03:28Z"/>
          <w:rFonts w:ascii="仿宋_GB2312" w:hAnsi="Calibri" w:eastAsia="仿宋_GB2312" w:cs="Calibri"/>
          <w:sz w:val="32"/>
          <w:szCs w:val="32"/>
          <w:lang w:bidi="ar"/>
        </w:rPr>
      </w:pPr>
      <w:ins w:id="61" w:author="陈微波" w:date="2024-10-08T18:03:28Z">
        <w:r>
          <w:rPr>
            <w:rFonts w:hint="eastAsia" w:ascii="仿宋_GB2312" w:hAnsi="Calibri" w:eastAsia="仿宋_GB2312" w:cs="Calibri"/>
            <w:sz w:val="32"/>
            <w:szCs w:val="32"/>
            <w:lang w:bidi="ar"/>
          </w:rPr>
          <w:t>（</w:t>
        </w:r>
      </w:ins>
      <w:ins w:id="62" w:author="陈微波" w:date="2024-10-08T18:03:28Z">
        <w:r>
          <w:rPr>
            <w:rFonts w:hint="eastAsia" w:ascii="仿宋_GB2312" w:hAnsi="Calibri" w:eastAsia="仿宋_GB2312" w:cs="Calibri"/>
            <w:sz w:val="32"/>
            <w:szCs w:val="32"/>
            <w:lang w:eastAsia="zh-CN" w:bidi="ar"/>
          </w:rPr>
          <w:t>二</w:t>
        </w:r>
      </w:ins>
      <w:ins w:id="63" w:author="陈微波" w:date="2024-10-08T18:03:28Z">
        <w:r>
          <w:rPr>
            <w:rFonts w:hint="eastAsia" w:ascii="仿宋_GB2312" w:hAnsi="Calibri" w:eastAsia="仿宋_GB2312" w:cs="Calibri"/>
            <w:sz w:val="32"/>
            <w:szCs w:val="32"/>
            <w:lang w:bidi="ar"/>
          </w:rPr>
          <w:t>）《</w:t>
        </w:r>
      </w:ins>
      <w:ins w:id="64" w:author="陈微波" w:date="2024-10-08T18:03:28Z">
        <w:r>
          <w:rPr>
            <w:rFonts w:hint="eastAsia" w:ascii="仿宋_GB2312" w:hAnsi="宋体" w:eastAsia="仿宋_GB2312" w:cs="仿宋_GB2312"/>
            <w:kern w:val="0"/>
            <w:sz w:val="32"/>
            <w:szCs w:val="32"/>
          </w:rPr>
          <w:t>深圳市工业和信息化局企业技术改造项目扶持计划操作规程</w:t>
        </w:r>
      </w:ins>
      <w:ins w:id="65" w:author="陈微波" w:date="2024-10-08T18:03:28Z">
        <w:r>
          <w:rPr>
            <w:rFonts w:hint="eastAsia" w:ascii="仿宋_GB2312" w:hAnsi="Calibri" w:eastAsia="仿宋_GB2312" w:cs="Calibri"/>
            <w:sz w:val="32"/>
            <w:szCs w:val="32"/>
            <w:lang w:bidi="ar"/>
          </w:rPr>
          <w:t>》（深工信规〔2024〕12号）</w:t>
        </w:r>
      </w:ins>
    </w:p>
    <w:p>
      <w:pPr>
        <w:spacing w:after="0" w:line="560" w:lineRule="exact"/>
        <w:ind w:firstLine="640" w:firstLineChars="200"/>
        <w:rPr>
          <w:ins w:id="66" w:author="陈微波" w:date="2024-10-08T18:03:28Z"/>
        </w:rPr>
      </w:pPr>
      <w:ins w:id="67" w:author="陈微波" w:date="2024-10-08T18:03:28Z">
        <w:r>
          <w:rPr>
            <w:rFonts w:hint="eastAsia" w:ascii="仿宋_GB2312" w:hAnsi="Calibri" w:eastAsia="仿宋_GB2312" w:cs="Calibri"/>
            <w:sz w:val="32"/>
            <w:szCs w:val="32"/>
            <w:lang w:bidi="ar"/>
          </w:rPr>
          <w:t>（</w:t>
        </w:r>
      </w:ins>
      <w:ins w:id="68" w:author="陈微波" w:date="2024-10-08T18:03:28Z">
        <w:r>
          <w:rPr>
            <w:rFonts w:hint="eastAsia" w:ascii="仿宋_GB2312" w:hAnsi="Calibri" w:eastAsia="仿宋_GB2312" w:cs="Calibri"/>
            <w:sz w:val="32"/>
            <w:szCs w:val="32"/>
            <w:lang w:eastAsia="zh-CN" w:bidi="ar"/>
          </w:rPr>
          <w:t>三</w:t>
        </w:r>
      </w:ins>
      <w:ins w:id="69" w:author="陈微波" w:date="2024-10-08T18:03:28Z">
        <w:r>
          <w:rPr>
            <w:rFonts w:hint="eastAsia" w:ascii="仿宋_GB2312" w:hAnsi="Calibri" w:eastAsia="仿宋_GB2312" w:cs="Calibri"/>
            <w:sz w:val="32"/>
            <w:szCs w:val="32"/>
            <w:lang w:bidi="ar"/>
          </w:rPr>
          <w:t>）</w:t>
        </w:r>
      </w:ins>
      <w:ins w:id="70" w:author="陈微波" w:date="2024-10-08T18:03:28Z">
        <w:r>
          <w:rPr>
            <w:rFonts w:hint="eastAsia" w:ascii="仿宋_GB2312" w:hAnsi="宋体" w:eastAsia="仿宋_GB2312" w:cs="宋体"/>
            <w:kern w:val="0"/>
            <w:sz w:val="32"/>
            <w:szCs w:val="32"/>
          </w:rPr>
          <w:t>《2025年深圳市工业和信息化局企业技术改造项目扶持计划申报指南》</w:t>
        </w:r>
      </w:ins>
    </w:p>
    <w:p>
      <w:pPr>
        <w:spacing w:after="0" w:line="560" w:lineRule="exact"/>
        <w:ind w:firstLine="640" w:firstLineChars="200"/>
        <w:rPr>
          <w:del w:id="71" w:author="陈微波" w:date="2024-10-08T18:03:28Z"/>
          <w:rFonts w:ascii="仿宋_GB2312" w:hAnsi="Calibri" w:eastAsia="仿宋_GB2312" w:cs="Calibri"/>
          <w:sz w:val="32"/>
          <w:szCs w:val="32"/>
          <w:lang w:bidi="ar"/>
        </w:rPr>
      </w:pPr>
      <w:del w:id="72" w:author="陈微波" w:date="2024-10-08T18:03:28Z">
        <w:r>
          <w:rPr>
            <w:rFonts w:hint="eastAsia" w:ascii="仿宋_GB2312" w:hAnsi="Calibri" w:eastAsia="仿宋_GB2312" w:cs="Calibri"/>
            <w:sz w:val="32"/>
            <w:szCs w:val="32"/>
            <w:lang w:bidi="ar"/>
          </w:rPr>
          <w:delText>（一）《</w:delText>
        </w:r>
      </w:del>
      <w:del w:id="73" w:author="陈微波" w:date="2024-10-08T18:03:28Z">
        <w:r>
          <w:rPr>
            <w:rFonts w:hint="eastAsia" w:ascii="仿宋_GB2312" w:hAnsi="宋体" w:eastAsia="仿宋_GB2312" w:cs="仿宋_GB2312"/>
            <w:kern w:val="0"/>
            <w:sz w:val="32"/>
            <w:szCs w:val="32"/>
          </w:rPr>
          <w:delText>深圳市工业和信息化局企业技术改造项目扶持计划操作规程</w:delText>
        </w:r>
      </w:del>
      <w:del w:id="74" w:author="陈微波" w:date="2024-10-08T18:03:28Z">
        <w:r>
          <w:rPr>
            <w:rFonts w:hint="eastAsia" w:ascii="仿宋_GB2312" w:hAnsi="Calibri" w:eastAsia="仿宋_GB2312" w:cs="Calibri"/>
            <w:sz w:val="32"/>
            <w:szCs w:val="32"/>
            <w:lang w:bidi="ar"/>
          </w:rPr>
          <w:delText>》（深工信规〔2024〕12号）</w:delText>
        </w:r>
      </w:del>
    </w:p>
    <w:p>
      <w:pPr>
        <w:spacing w:after="0" w:line="560" w:lineRule="exact"/>
        <w:ind w:firstLine="640" w:firstLineChars="200"/>
        <w:rPr>
          <w:del w:id="75" w:author="陈微波" w:date="2024-10-08T18:03:28Z"/>
        </w:rPr>
      </w:pPr>
      <w:del w:id="76" w:author="陈微波" w:date="2024-10-08T18:03:28Z">
        <w:r>
          <w:rPr>
            <w:rFonts w:hint="eastAsia" w:ascii="仿宋_GB2312" w:hAnsi="Calibri" w:eastAsia="仿宋_GB2312" w:cs="Calibri"/>
            <w:sz w:val="32"/>
            <w:szCs w:val="32"/>
            <w:lang w:bidi="ar"/>
          </w:rPr>
          <w:delText>（二）</w:delText>
        </w:r>
      </w:del>
      <w:del w:id="77" w:author="陈微波" w:date="2024-10-08T18:03:28Z">
        <w:r>
          <w:rPr>
            <w:rFonts w:hint="eastAsia" w:ascii="仿宋_GB2312" w:hAnsi="宋体" w:eastAsia="仿宋_GB2312" w:cs="宋体"/>
            <w:kern w:val="0"/>
            <w:sz w:val="32"/>
            <w:szCs w:val="32"/>
          </w:rPr>
          <w:delText>《2025年深圳市工业和信息化局企业技术改造项目扶持计划申报指南》</w:delText>
        </w:r>
      </w:del>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三、资格审查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lang w:bidi="ar"/>
        </w:rPr>
      </w:pPr>
      <w:r>
        <w:rPr>
          <w:rFonts w:hint="eastAsia" w:ascii="仿宋_GB2312" w:hAnsi="Calibri" w:eastAsia="仿宋_GB2312" w:cs="Calibri"/>
          <w:b w:val="0"/>
          <w:bCs w:val="0"/>
          <w:lang w:bidi="ar"/>
        </w:rPr>
        <w:t>（一）申报单位为在深圳市内（含深汕特别合作区，下同）实际从事经营活动，具有独立法人资格或按国家统计局相关规定可视同法人单位的企业或社会组织；</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（二）申报单位成立时间不低于3年（</w:t>
      </w:r>
      <w:ins w:id="78" w:author="陈微波" w:date="2024-10-08T18:04:10Z">
        <w:r>
          <w:rPr>
            <w:rFonts w:hint="eastAsia" w:ascii="仿宋_GB2312" w:eastAsia="仿宋_GB2312"/>
            <w:sz w:val="32"/>
            <w:szCs w:val="32"/>
          </w:rPr>
          <w:t>应</w:t>
        </w:r>
      </w:ins>
      <w:ins w:id="79" w:author="陈微波" w:date="2024-10-08T18:04:10Z">
        <w:r>
          <w:rPr>
            <w:rFonts w:hint="eastAsia" w:ascii="仿宋_GB2312" w:hAnsi="宋体" w:eastAsia="仿宋_GB2312"/>
            <w:sz w:val="32"/>
            <w:szCs w:val="32"/>
            <w:shd w:val="clear" w:color="auto" w:fill="FFFFFF"/>
          </w:rPr>
          <w:t>于2021年9月30日前注册成立</w:t>
        </w:r>
      </w:ins>
      <w:ins w:id="80" w:author="陈微波" w:date="2024-10-08T18:04:11Z">
        <w:r>
          <w:rPr>
            <w:rFonts w:hint="eastAsia" w:ascii="仿宋_GB2312" w:hAnsi="宋体" w:eastAsia="仿宋_GB2312"/>
            <w:sz w:val="32"/>
            <w:szCs w:val="32"/>
            <w:shd w:val="clear" w:color="auto" w:fill="FFFFFF"/>
            <w:lang w:eastAsia="zh-CN"/>
          </w:rPr>
          <w:t>；</w:t>
        </w:r>
      </w:ins>
      <w:r>
        <w:rPr>
          <w:rFonts w:hint="eastAsia" w:ascii="仿宋_GB2312" w:hAnsi="Calibri" w:eastAsia="仿宋_GB2312" w:cs="Calibri"/>
          <w:sz w:val="32"/>
          <w:szCs w:val="32"/>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（四）</w:t>
      </w:r>
      <w:r>
        <w:rPr>
          <w:rFonts w:hint="eastAsia" w:ascii="仿宋_GB2312" w:hAnsi="Times New Roman" w:eastAsia="仿宋_GB2312" w:cs="Times New Roman"/>
          <w:sz w:val="32"/>
          <w:szCs w:val="32"/>
        </w:rPr>
        <w:t>项目实施地在深圳市内</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Hans"/>
        </w:rPr>
        <w:t>活动在深圳举办</w:t>
      </w:r>
      <w:r>
        <w:rPr>
          <w:rFonts w:ascii="仿宋_GB2312" w:hAnsi="仿宋_GB2312" w:eastAsia="仿宋_GB2312" w:cs="仿宋_GB2312"/>
          <w:sz w:val="32"/>
          <w:szCs w:val="32"/>
          <w:shd w:val="clear" w:color="auto" w:fill="FFFFFF"/>
        </w:rPr>
        <w:t>）</w:t>
      </w:r>
      <w:r>
        <w:rPr>
          <w:rFonts w:hint="eastAsia" w:ascii="仿宋_GB2312" w:hAnsi="Times New Roman" w:eastAsia="仿宋_GB2312" w:cs="Times New Roman"/>
          <w:sz w:val="32"/>
          <w:szCs w:val="32"/>
        </w:rPr>
        <w:t>，项目实施地与申报情况一致，且项目已实施完毕；</w:t>
      </w:r>
    </w:p>
    <w:p>
      <w:pPr>
        <w:spacing w:after="0" w:line="560" w:lineRule="exact"/>
        <w:ind w:firstLine="640" w:firstLineChars="200"/>
        <w:rPr>
          <w:rFonts w:hint="eastAsia" w:ascii="仿宋_GB2312" w:hAnsi="Calibri" w:eastAsia="仿宋_GB2312" w:cs="Calibri"/>
          <w:sz w:val="32"/>
          <w:szCs w:val="32"/>
          <w:lang w:eastAsia="zh-CN" w:bidi="ar"/>
        </w:rPr>
      </w:pPr>
      <w:r>
        <w:rPr>
          <w:rFonts w:hint="eastAsia" w:ascii="仿宋_GB2312" w:hAnsi="Calibri" w:eastAsia="仿宋_GB2312" w:cs="Calibri"/>
          <w:sz w:val="32"/>
          <w:szCs w:val="32"/>
          <w:lang w:bidi="ar"/>
        </w:rPr>
        <w:t>（五）申报单位与项目实施主体为同一主体</w:t>
      </w:r>
      <w:ins w:id="81" w:author="陈微波" w:date="2024-10-08T18:03:49Z">
        <w:r>
          <w:rPr>
            <w:rFonts w:hint="eastAsia" w:ascii="仿宋_GB2312" w:hAnsi="Calibri" w:eastAsia="仿宋_GB2312" w:cs="Calibri"/>
            <w:sz w:val="32"/>
            <w:szCs w:val="32"/>
            <w:lang w:eastAsia="zh-CN" w:bidi="ar"/>
          </w:rPr>
          <w:t>；</w:t>
        </w:r>
      </w:ins>
    </w:p>
    <w:p>
      <w:pPr>
        <w:pStyle w:val="4"/>
        <w:keepNext w:val="0"/>
        <w:keepLines w:val="0"/>
        <w:tabs>
          <w:tab w:val="left" w:pos="1418"/>
        </w:tabs>
        <w:spacing w:before="0" w:after="0" w:line="560" w:lineRule="exact"/>
        <w:ind w:firstLine="640" w:firstLineChars="200"/>
        <w:rPr>
          <w:rFonts w:ascii="仿宋_GB2312" w:hAnsi="Times New Roman" w:eastAsia="仿宋_GB2312" w:cs="Times New Roman"/>
        </w:rPr>
      </w:pPr>
      <w:r>
        <w:rPr>
          <w:rFonts w:hint="eastAsia" w:ascii="仿宋_GB2312" w:hAnsi="Calibri" w:eastAsia="仿宋_GB2312" w:cs="Calibri"/>
          <w:b w:val="0"/>
          <w:bCs w:val="0"/>
          <w:lang w:bidi="ar"/>
        </w:rPr>
        <w:t>（六）项目所属产业不属于现行国家产业结构调整指导目录中的“淘汰类”和“限制类”</w:t>
      </w:r>
      <w:r>
        <w:rPr>
          <w:rFonts w:hint="eastAsia" w:ascii="仿宋_GB2312" w:hAnsi="宋体" w:eastAsia="仿宋_GB2312" w:cs="Times New Roman"/>
          <w:b w:val="0"/>
          <w:bCs w:val="0"/>
          <w:shd w:val="clear" w:color="auto" w:fill="FFFFFF"/>
        </w:rPr>
        <w:t>，且</w:t>
      </w:r>
      <w:r>
        <w:rPr>
          <w:rFonts w:hint="eastAsia" w:ascii="仿宋_GB2312" w:hAnsi="Times New Roman" w:eastAsia="仿宋_GB2312" w:cs="Times New Roman"/>
          <w:b w:val="0"/>
          <w:bCs w:val="0"/>
        </w:rPr>
        <w:t>不属于政府投资建设或购买服务的项目。</w:t>
      </w:r>
    </w:p>
    <w:p>
      <w:pPr>
        <w:pStyle w:val="2"/>
        <w:spacing w:after="0" w:line="560" w:lineRule="exact"/>
        <w:ind w:firstLine="643" w:firstLineChars="200"/>
        <w:rPr>
          <w:b/>
          <w:bCs/>
        </w:rPr>
      </w:pPr>
      <w:r>
        <w:rPr>
          <w:rFonts w:ascii="仿宋_GB2312" w:hAnsi="宋体" w:eastAsia="仿宋_GB2312"/>
          <w:b/>
          <w:bCs/>
          <w:kern w:val="0"/>
          <w:sz w:val="32"/>
          <w:szCs w:val="32"/>
        </w:rPr>
        <w:t>以上</w:t>
      </w:r>
      <w:r>
        <w:rPr>
          <w:rFonts w:hint="eastAsia" w:ascii="仿宋_GB2312" w:hAnsi="宋体" w:eastAsia="仿宋_GB2312"/>
          <w:b/>
          <w:bCs/>
          <w:kern w:val="0"/>
          <w:sz w:val="32"/>
          <w:szCs w:val="32"/>
        </w:rPr>
        <w:t>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lang w:eastAsia="zh-Hans"/>
        </w:rPr>
        <w:t>四</w:t>
      </w:r>
      <w:r>
        <w:rPr>
          <w:rFonts w:hint="eastAsia" w:ascii="黑体" w:hAnsi="黑体" w:eastAsia="黑体"/>
          <w:b w:val="0"/>
        </w:rPr>
        <w:t>、具体金额审计</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（一）资助标准</w:t>
      </w:r>
    </w:p>
    <w:p>
      <w:pPr>
        <w:pStyle w:val="13"/>
        <w:tabs>
          <w:tab w:val="left" w:pos="851"/>
          <w:tab w:val="left" w:pos="993"/>
        </w:tabs>
        <w:spacing w:after="0" w:line="560" w:lineRule="exact"/>
        <w:ind w:firstLine="640"/>
        <w:rPr>
          <w:rFonts w:hint="eastAsia" w:ascii="仿宋_GB2312" w:hAnsi="仿宋_GB2312" w:eastAsia="仿宋_GB2312" w:cs="仿宋_GB2312"/>
          <w:sz w:val="32"/>
          <w:szCs w:val="32"/>
        </w:rPr>
      </w:pPr>
      <w:r>
        <w:rPr>
          <w:rFonts w:hint="eastAsia" w:ascii="仿宋_GB2312" w:hAnsi="宋体" w:eastAsia="仿宋_GB2312" w:cs="宋体"/>
          <w:kern w:val="0"/>
          <w:sz w:val="32"/>
          <w:szCs w:val="32"/>
        </w:rPr>
        <w:t>采取事后资助方式，按照不超过项目审定总投入费用的30%予以资助，单个项目资助上限为300万元。</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（二）项目建设期</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w:t>
      </w:r>
      <w:r>
        <w:rPr>
          <w:rFonts w:hint="eastAsia" w:ascii="仿宋_GB2312" w:hAnsi="Calibri" w:eastAsia="仿宋_GB2312"/>
          <w:sz w:val="32"/>
          <w:szCs w:val="32"/>
        </w:rPr>
        <w:t>建设起止日期在</w:t>
      </w:r>
      <w:r>
        <w:rPr>
          <w:rFonts w:hint="eastAsia" w:ascii="仿宋_GB2312" w:hAnsi="宋体" w:eastAsia="仿宋_GB2312"/>
          <w:sz w:val="32"/>
          <w:szCs w:val="32"/>
          <w:shd w:val="clear" w:color="auto" w:fill="FFFFFF"/>
        </w:rPr>
        <w:t>2023年1月1日至2023年12月31日期间</w:t>
      </w:r>
      <w:r>
        <w:rPr>
          <w:rFonts w:ascii="仿宋_GB2312" w:hAnsi="仿宋_GB2312" w:eastAsia="仿宋_GB2312" w:cs="仿宋_GB2312"/>
          <w:sz w:val="32"/>
          <w:szCs w:val="32"/>
          <w:lang w:eastAsia="zh-Hans"/>
        </w:rPr>
        <w:t>。</w:t>
      </w:r>
    </w:p>
    <w:p>
      <w:pPr>
        <w:spacing w:after="0" w:line="560" w:lineRule="exact"/>
        <w:ind w:firstLine="640" w:firstLineChars="200"/>
        <w:rPr>
          <w:rFonts w:eastAsia="仿宋_GB2312"/>
        </w:rPr>
      </w:pPr>
      <w:r>
        <w:rPr>
          <w:rFonts w:hint="eastAsia" w:ascii="仿宋_GB2312" w:hAnsi="仿宋_GB2312" w:eastAsia="仿宋_GB2312" w:cs="仿宋_GB2312"/>
          <w:sz w:val="32"/>
          <w:szCs w:val="32"/>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（三）项目资助期</w:t>
      </w:r>
    </w:p>
    <w:p>
      <w:pPr>
        <w:spacing w:after="0"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1.项目资助期</w:t>
      </w:r>
      <w:r>
        <w:rPr>
          <w:rStyle w:val="11"/>
          <w:rFonts w:hint="eastAsia" w:ascii="仿宋_GB2312" w:hAnsi="宋体" w:eastAsia="仿宋_GB2312" w:cs="Arial"/>
          <w:b w:val="0"/>
          <w:kern w:val="0"/>
          <w:sz w:val="32"/>
          <w:szCs w:val="32"/>
        </w:rPr>
        <w:t>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以发票时间为准，发票时间应当在项目资助期内，超出期限的发票不予确认。</w:t>
      </w:r>
      <w:r>
        <w:rPr>
          <w:rFonts w:hint="eastAsia" w:ascii="仿宋_GB2312" w:eastAsia="仿宋_GB2312" w:cs="Calibri"/>
          <w:bCs/>
          <w:sz w:val="32"/>
          <w:szCs w:val="32"/>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w:t>
      </w:r>
      <w:r>
        <w:rPr>
          <w:rFonts w:hint="eastAsia" w:ascii="楷体_GB2312" w:eastAsia="楷体_GB2312"/>
          <w:b w:val="0"/>
          <w:lang w:eastAsia="zh-Hans"/>
        </w:rPr>
        <w:t>四</w:t>
      </w:r>
      <w:r>
        <w:rPr>
          <w:rFonts w:hint="eastAsia" w:ascii="楷体_GB2312" w:eastAsia="楷体_GB2312"/>
          <w:b w:val="0"/>
        </w:rPr>
        <w:t>）项目资助费用范围</w:t>
      </w:r>
    </w:p>
    <w:p>
      <w:pPr>
        <w:numPr>
          <w:ilvl w:val="255"/>
          <w:numId w:val="0"/>
        </w:numPr>
        <w:spacing w:after="0" w:line="560" w:lineRule="exact"/>
        <w:ind w:firstLine="640" w:firstLineChars="200"/>
        <w:jc w:val="left"/>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sz w:val="32"/>
          <w:szCs w:val="32"/>
          <w:lang w:val="zh-CN"/>
        </w:rPr>
        <w:t>项目总投入费用</w:t>
      </w:r>
      <w:r>
        <w:rPr>
          <w:rFonts w:hint="eastAsia" w:ascii="仿宋_GB2312" w:hAnsi="仿宋_GB2312" w:eastAsia="仿宋_GB2312" w:cs="仿宋_GB2312"/>
          <w:kern w:val="0"/>
          <w:sz w:val="32"/>
          <w:szCs w:val="32"/>
          <w:lang w:val="zh-CN"/>
        </w:rPr>
        <w:t>由</w:t>
      </w:r>
      <w:r>
        <w:rPr>
          <w:rFonts w:hint="eastAsia" w:ascii="仿宋_GB2312" w:hAnsi="仿宋_GB2312" w:eastAsia="仿宋_GB2312" w:cs="仿宋_GB2312"/>
          <w:sz w:val="32"/>
          <w:szCs w:val="32"/>
          <w:lang w:val="zh-CN"/>
        </w:rPr>
        <w:t>以工业互联网为主题的峰会、论坛和大赛等活动相关的策划设计、场地租赁、设备租赁、物料设计与布置、嘉宾接待、宣传、奖金、评审评估等其他相关费用</w:t>
      </w:r>
      <w:r>
        <w:rPr>
          <w:rFonts w:hint="eastAsia" w:ascii="仿宋_GB2312" w:hAnsi="仿宋_GB2312" w:eastAsia="仿宋_GB2312" w:cs="仿宋_GB2312"/>
          <w:kern w:val="0"/>
          <w:sz w:val="32"/>
          <w:szCs w:val="32"/>
          <w:lang w:eastAsia="zh-Hans"/>
        </w:rPr>
        <w:t>构成</w:t>
      </w:r>
      <w:r>
        <w:rPr>
          <w:rFonts w:hint="eastAsia" w:ascii="仿宋_GB2312" w:hAnsi="仿宋_GB2312" w:eastAsia="仿宋_GB2312" w:cs="仿宋_GB2312"/>
          <w:sz w:val="32"/>
          <w:szCs w:val="32"/>
          <w:lang w:val="zh-CN"/>
        </w:rPr>
        <w:t>。其中，嘉宾接待仅限邀请的专家劳务费和专家差旅费，不含参会人员餐饮和差旅住宿费用。</w:t>
      </w:r>
    </w:p>
    <w:p>
      <w:pPr>
        <w:pStyle w:val="5"/>
        <w:keepNext w:val="0"/>
        <w:keepLines w:val="0"/>
        <w:spacing w:before="0" w:after="0" w:line="560" w:lineRule="exact"/>
        <w:ind w:firstLine="640" w:firstLineChars="200"/>
        <w:jc w:val="left"/>
        <w:rPr>
          <w:rFonts w:ascii="楷体_GB2312" w:eastAsia="楷体_GB2312"/>
          <w:b w:val="0"/>
          <w:lang w:eastAsia="zh-Hans"/>
        </w:rPr>
      </w:pPr>
      <w:r>
        <w:rPr>
          <w:rFonts w:hint="eastAsia" w:ascii="楷体_GB2312" w:eastAsia="楷体_GB2312"/>
          <w:b w:val="0"/>
        </w:rPr>
        <w:t>（</w:t>
      </w:r>
      <w:r>
        <w:rPr>
          <w:rFonts w:hint="eastAsia" w:ascii="楷体_GB2312" w:eastAsia="楷体_GB2312"/>
          <w:b w:val="0"/>
          <w:lang w:eastAsia="zh-Hans"/>
        </w:rPr>
        <w:t>五</w:t>
      </w:r>
      <w:r>
        <w:rPr>
          <w:rFonts w:hint="eastAsia" w:ascii="楷体_GB2312" w:eastAsia="楷体_GB2312"/>
          <w:b w:val="0"/>
        </w:rPr>
        <w:t>）</w:t>
      </w:r>
      <w:r>
        <w:rPr>
          <w:rFonts w:hint="eastAsia" w:ascii="楷体_GB2312" w:eastAsia="楷体_GB2312"/>
          <w:b w:val="0"/>
          <w:lang w:eastAsia="zh-Hans"/>
        </w:rPr>
        <w:t>项目</w:t>
      </w:r>
      <w:r>
        <w:rPr>
          <w:rFonts w:hint="eastAsia" w:ascii="楷体_GB2312" w:eastAsia="楷体_GB2312"/>
          <w:b w:val="0"/>
        </w:rPr>
        <w:t>投资</w:t>
      </w:r>
      <w:r>
        <w:rPr>
          <w:rFonts w:hint="eastAsia" w:ascii="楷体_GB2312" w:eastAsia="楷体_GB2312"/>
          <w:b w:val="0"/>
          <w:lang w:eastAsia="zh-Hans"/>
        </w:rPr>
        <w:t>总额</w:t>
      </w:r>
    </w:p>
    <w:p>
      <w:pPr>
        <w:autoSpaceDE w:val="0"/>
        <w:spacing w:after="0"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1.项目投入总额</w:t>
      </w:r>
      <w:r>
        <w:rPr>
          <w:rFonts w:hint="eastAsia" w:ascii="仿宋_GB2312" w:eastAsia="仿宋_GB2312"/>
          <w:b/>
          <w:bCs/>
          <w:sz w:val="32"/>
          <w:szCs w:val="32"/>
        </w:rPr>
        <w:t>确认：</w:t>
      </w:r>
      <w:r>
        <w:rPr>
          <w:rFonts w:hint="eastAsia" w:ascii="仿宋_GB2312" w:hAnsi="仿宋_GB2312" w:eastAsia="仿宋_GB2312" w:cs="仿宋_GB2312"/>
          <w:sz w:val="32"/>
          <w:szCs w:val="32"/>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spacing w:after="0" w:line="560" w:lineRule="exact"/>
        <w:ind w:firstLine="643" w:firstLineChars="200"/>
        <w:rPr>
          <w:rFonts w:hint="eastAsia" w:ascii="仿宋_GB2312" w:hAnsi="仿宋_GB2312" w:eastAsia="仿宋_GB2312" w:cs="仿宋_GB2312"/>
          <w:kern w:val="0"/>
          <w:sz w:val="32"/>
          <w:szCs w:val="32"/>
          <w:lang w:val="zh-CN"/>
        </w:rPr>
      </w:pPr>
      <w:r>
        <w:rPr>
          <w:rFonts w:hint="eastAsia" w:ascii="仿宋_GB2312" w:hAnsi="??" w:eastAsia="仿宋_GB2312" w:cs="仿宋_GB2312"/>
          <w:b/>
          <w:sz w:val="32"/>
          <w:szCs w:val="32"/>
          <w:lang w:bidi="ar"/>
        </w:rPr>
        <w:t>2.项目投入总额</w:t>
      </w:r>
      <w:r>
        <w:rPr>
          <w:rFonts w:hint="eastAsia" w:ascii="仿宋_GB2312" w:eastAsia="仿宋_GB2312"/>
          <w:b/>
          <w:bCs/>
          <w:sz w:val="32"/>
          <w:szCs w:val="32"/>
        </w:rPr>
        <w:t>门槛条件</w:t>
      </w:r>
      <w:r>
        <w:rPr>
          <w:rFonts w:hint="eastAsia" w:ascii="仿宋_GB2312" w:eastAsia="仿宋_GB2312"/>
          <w:b/>
          <w:bCs/>
          <w:sz w:val="32"/>
          <w:szCs w:val="32"/>
          <w:lang w:eastAsia="zh-Hans"/>
        </w:rPr>
        <w:t>确认</w:t>
      </w:r>
      <w:r>
        <w:rPr>
          <w:rFonts w:hint="eastAsia" w:ascii="仿宋_GB2312" w:eastAsia="仿宋_GB2312"/>
          <w:b/>
          <w:bCs/>
          <w:sz w:val="32"/>
          <w:szCs w:val="32"/>
        </w:rPr>
        <w:t>：</w:t>
      </w:r>
      <w:r>
        <w:rPr>
          <w:rFonts w:hint="eastAsia" w:ascii="仿宋_GB2312" w:eastAsia="仿宋_GB2312"/>
          <w:sz w:val="32"/>
          <w:szCs w:val="32"/>
        </w:rPr>
        <w:t>经审计后</w:t>
      </w:r>
      <w:r>
        <w:rPr>
          <w:rFonts w:ascii="仿宋_GB2312" w:eastAsia="仿宋_GB2312"/>
          <w:sz w:val="32"/>
          <w:szCs w:val="32"/>
        </w:rPr>
        <w:t>，</w:t>
      </w:r>
      <w:r>
        <w:rPr>
          <w:rFonts w:hint="eastAsia" w:ascii="仿宋_GB2312" w:eastAsia="仿宋_GB2312"/>
          <w:sz w:val="32"/>
          <w:szCs w:val="32"/>
          <w:lang w:eastAsia="zh-Hans"/>
        </w:rPr>
        <w:t>计入资助</w:t>
      </w:r>
      <w:r>
        <w:rPr>
          <w:rFonts w:hint="eastAsia" w:ascii="仿宋_GB2312" w:eastAsia="仿宋_GB2312"/>
          <w:sz w:val="32"/>
          <w:szCs w:val="32"/>
        </w:rPr>
        <w:t>的项目投资总额均应不低于</w:t>
      </w:r>
      <w:r>
        <w:rPr>
          <w:rFonts w:ascii="仿宋_GB2312" w:eastAsia="仿宋_GB2312"/>
          <w:sz w:val="32"/>
          <w:szCs w:val="32"/>
        </w:rPr>
        <w:t>1</w:t>
      </w:r>
      <w:r>
        <w:rPr>
          <w:rFonts w:hint="eastAsia" w:ascii="仿宋_GB2312" w:eastAsia="仿宋_GB2312"/>
          <w:sz w:val="32"/>
          <w:szCs w:val="32"/>
        </w:rPr>
        <w:t>00万元，</w:t>
      </w:r>
      <w:r>
        <w:rPr>
          <w:rFonts w:hint="eastAsia" w:ascii="仿宋_GB2312" w:eastAsia="仿宋_GB2312"/>
          <w:sz w:val="32"/>
          <w:szCs w:val="32"/>
          <w:lang w:eastAsia="zh-Hans"/>
        </w:rPr>
        <w:t>不</w:t>
      </w:r>
      <w:r>
        <w:rPr>
          <w:rFonts w:hint="eastAsia" w:ascii="仿宋_GB2312" w:eastAsia="仿宋_GB2312"/>
          <w:sz w:val="32"/>
          <w:szCs w:val="32"/>
        </w:rPr>
        <w:t>符合的不予资助。</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（六）审计要点</w:t>
      </w:r>
    </w:p>
    <w:p>
      <w:pPr>
        <w:spacing w:after="0" w:line="560" w:lineRule="exact"/>
        <w:ind w:firstLine="643" w:firstLineChars="200"/>
        <w:rPr>
          <w:rFonts w:ascii="仿宋_GB2312" w:eastAsia="仿宋_GB2312" w:cs="Calibri"/>
          <w:bCs/>
          <w:sz w:val="32"/>
          <w:szCs w:val="32"/>
        </w:rPr>
      </w:pPr>
      <w:r>
        <w:rPr>
          <w:rFonts w:hint="eastAsia" w:ascii="仿宋_GB2312" w:hAnsi="仿宋" w:eastAsia="仿宋_GB2312"/>
          <w:b/>
          <w:bCs/>
          <w:sz w:val="32"/>
          <w:szCs w:val="32"/>
        </w:rPr>
        <w:t>1.审计范围确认</w:t>
      </w:r>
      <w:r>
        <w:rPr>
          <w:rFonts w:hint="eastAsia" w:ascii="仿宋_GB2312" w:eastAsia="仿宋_GB2312" w:cs="Calibri"/>
          <w:b/>
          <w:bCs/>
          <w:sz w:val="32"/>
          <w:szCs w:val="32"/>
          <w:lang w:bidi="ar"/>
        </w:rPr>
        <w:t>。</w:t>
      </w:r>
      <w:r>
        <w:rPr>
          <w:rFonts w:ascii="仿宋_GB2312" w:eastAsia="仿宋_GB2312" w:cs="Calibri"/>
          <w:bCs/>
          <w:sz w:val="32"/>
          <w:szCs w:val="32"/>
        </w:rPr>
        <w:t>审计时应先确认项目申报单位提供的被审计资料信息是否与项目申请书中填写的项目费用清单一致（不得自行增减），</w:t>
      </w:r>
      <w:r>
        <w:rPr>
          <w:rFonts w:hint="eastAsia" w:ascii="仿宋_GB2312" w:eastAsia="仿宋_GB2312" w:cs="Calibri"/>
          <w:bCs/>
          <w:sz w:val="32"/>
          <w:szCs w:val="32"/>
        </w:rPr>
        <w:t>再按照项目申请书中填报的项目建设费用清单进行盘点审核，申报</w:t>
      </w:r>
      <w:r>
        <w:rPr>
          <w:rFonts w:ascii="仿宋_GB2312" w:eastAsia="仿宋_GB2312" w:cs="Calibri"/>
          <w:bCs/>
          <w:sz w:val="32"/>
          <w:szCs w:val="32"/>
        </w:rPr>
        <w:t>清单以外的不计入审计</w:t>
      </w:r>
      <w:r>
        <w:rPr>
          <w:rFonts w:hint="eastAsia" w:ascii="仿宋_GB2312" w:eastAsia="仿宋_GB2312" w:cs="Calibri"/>
          <w:bCs/>
          <w:sz w:val="32"/>
          <w:szCs w:val="32"/>
        </w:rPr>
        <w:t>范畴。</w:t>
      </w:r>
      <w:r>
        <w:rPr>
          <w:rFonts w:hint="eastAsia" w:ascii="仿宋_GB2312" w:eastAsia="仿宋_GB2312"/>
          <w:sz w:val="32"/>
          <w:szCs w:val="32"/>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kern w:val="0"/>
          <w:sz w:val="32"/>
          <w:szCs w:val="32"/>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2.一致性确认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项目</w:t>
      </w:r>
      <w:r>
        <w:rPr>
          <w:rFonts w:hint="eastAsia" w:ascii="仿宋_GB2312" w:eastAsia="仿宋_GB2312"/>
          <w:sz w:val="32"/>
          <w:szCs w:val="32"/>
        </w:rPr>
        <w:t>申报单位与项目实施单位应为</w:t>
      </w:r>
      <w:r>
        <w:rPr>
          <w:rFonts w:hint="eastAsia" w:ascii="仿宋_GB2312" w:hAnsi="Calibri" w:eastAsia="仿宋_GB2312" w:cs="Times New Roman"/>
          <w:sz w:val="32"/>
          <w:szCs w:val="32"/>
        </w:rPr>
        <w:t>同一主体</w:t>
      </w:r>
      <w:r>
        <w:rPr>
          <w:rFonts w:hint="eastAsia" w:ascii="仿宋_GB2312" w:eastAsia="仿宋_GB2312"/>
          <w:sz w:val="32"/>
          <w:szCs w:val="32"/>
        </w:rPr>
        <w:t>；</w:t>
      </w:r>
      <w:r>
        <w:rPr>
          <w:rFonts w:ascii="仿宋_GB2312" w:eastAsia="仿宋_GB2312" w:cs="Calibri"/>
          <w:bCs/>
          <w:sz w:val="32"/>
          <w:szCs w:val="32"/>
        </w:rPr>
        <w:t>项目</w:t>
      </w:r>
      <w:r>
        <w:rPr>
          <w:rFonts w:hint="eastAsia" w:ascii="仿宋_GB2312" w:eastAsia="仿宋_GB2312" w:cs="Calibri"/>
          <w:bCs/>
          <w:sz w:val="32"/>
          <w:szCs w:val="32"/>
        </w:rPr>
        <w:t>建设</w:t>
      </w:r>
      <w:r>
        <w:rPr>
          <w:rFonts w:ascii="仿宋_GB2312" w:eastAsia="仿宋_GB2312" w:cs="Calibri"/>
          <w:bCs/>
          <w:sz w:val="32"/>
          <w:szCs w:val="32"/>
        </w:rPr>
        <w:t>费用清单</w:t>
      </w:r>
      <w:r>
        <w:rPr>
          <w:rFonts w:hint="eastAsia" w:ascii="仿宋_GB2312" w:hAnsi="宋体" w:eastAsia="仿宋_GB2312" w:cs="宋体"/>
          <w:kern w:val="0"/>
          <w:sz w:val="32"/>
          <w:szCs w:val="32"/>
        </w:rPr>
        <w:t>中所列相关投入原则上应</w:t>
      </w:r>
      <w:r>
        <w:rPr>
          <w:rFonts w:hint="eastAsia" w:ascii="仿宋_GB2312" w:eastAsia="仿宋_GB2312" w:cs="Calibri"/>
          <w:sz w:val="32"/>
          <w:szCs w:val="32"/>
          <w:lang w:bidi="ar"/>
        </w:rPr>
        <w:t>由项目</w:t>
      </w:r>
      <w:r>
        <w:rPr>
          <w:rFonts w:hint="eastAsia" w:ascii="仿宋_GB2312" w:eastAsia="仿宋_GB2312"/>
          <w:sz w:val="32"/>
          <w:szCs w:val="32"/>
        </w:rPr>
        <w:t>申报</w:t>
      </w:r>
      <w:r>
        <w:rPr>
          <w:rFonts w:hint="eastAsia" w:ascii="仿宋_GB2312" w:eastAsia="仿宋_GB2312" w:cs="Calibri"/>
          <w:sz w:val="32"/>
          <w:szCs w:val="32"/>
          <w:lang w:bidi="ar"/>
        </w:rPr>
        <w:t>单位直接采购，采购合同上的采购单位、发票单位、实际付款单位（投资主体）与申报单位的名称必须一致，且应</w:t>
      </w:r>
      <w:r>
        <w:rPr>
          <w:rFonts w:hint="eastAsia" w:ascii="仿宋_GB2312" w:hAnsi="宋体" w:eastAsia="仿宋_GB2312" w:cs="宋体"/>
          <w:kern w:val="0"/>
          <w:sz w:val="32"/>
          <w:szCs w:val="32"/>
        </w:rPr>
        <w:t>为项目申报单位自用，即</w:t>
      </w:r>
      <w:r>
        <w:rPr>
          <w:rFonts w:hint="eastAsia" w:ascii="仿宋_GB2312" w:eastAsia="仿宋_GB2312"/>
          <w:sz w:val="32"/>
          <w:szCs w:val="32"/>
        </w:rPr>
        <w:t>使用</w:t>
      </w:r>
      <w:r>
        <w:rPr>
          <w:rFonts w:hint="eastAsia" w:ascii="仿宋_GB2312" w:eastAsia="仿宋_GB2312" w:cs="Calibri"/>
          <w:sz w:val="32"/>
          <w:szCs w:val="32"/>
          <w:lang w:bidi="ar"/>
        </w:rPr>
        <w:t>单位</w:t>
      </w:r>
      <w:r>
        <w:rPr>
          <w:rFonts w:hint="eastAsia" w:ascii="仿宋_GB2312" w:eastAsia="仿宋_GB2312"/>
          <w:sz w:val="32"/>
          <w:szCs w:val="32"/>
        </w:rPr>
        <w:t>与申报</w:t>
      </w:r>
      <w:r>
        <w:rPr>
          <w:rFonts w:hint="eastAsia" w:ascii="仿宋_GB2312" w:eastAsia="仿宋_GB2312" w:cs="Calibri"/>
          <w:sz w:val="32"/>
          <w:szCs w:val="32"/>
          <w:lang w:bidi="ar"/>
        </w:rPr>
        <w:t>单位</w:t>
      </w:r>
      <w:r>
        <w:rPr>
          <w:rFonts w:hint="eastAsia" w:ascii="仿宋_GB2312" w:eastAsia="仿宋_GB2312"/>
          <w:sz w:val="32"/>
          <w:szCs w:val="32"/>
        </w:rPr>
        <w:t>一致</w:t>
      </w:r>
      <w:r>
        <w:rPr>
          <w:rFonts w:hint="eastAsia" w:ascii="仿宋_GB2312" w:eastAsia="仿宋_GB2312" w:cs="Calibri"/>
          <w:sz w:val="32"/>
          <w:szCs w:val="32"/>
          <w:lang w:bidi="ar"/>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3.真实性确认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4.关联性确认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rPr>
        <w:t>项目建设费用清单中所列相关投入应与所申报项目具备关联性，</w:t>
      </w:r>
      <w:r>
        <w:rPr>
          <w:rFonts w:hint="eastAsia" w:ascii="仿宋_GB2312" w:hAnsi="宋体" w:eastAsia="仿宋_GB2312" w:cs="仿宋_GB2312"/>
          <w:kern w:val="0"/>
          <w:sz w:val="32"/>
          <w:szCs w:val="32"/>
          <w:lang w:bidi="ar"/>
        </w:rPr>
        <w:t>与申报项目</w:t>
      </w:r>
      <w:r>
        <w:rPr>
          <w:rFonts w:hint="eastAsia" w:ascii="仿宋_GB2312" w:eastAsia="仿宋_GB2312" w:cs="Calibri"/>
          <w:sz w:val="32"/>
          <w:szCs w:val="32"/>
          <w:lang w:bidi="ar"/>
        </w:rPr>
        <w:t>的</w:t>
      </w:r>
      <w:r>
        <w:rPr>
          <w:rFonts w:hint="eastAsia" w:ascii="仿宋_GB2312" w:hAnsi="宋体" w:eastAsia="仿宋_GB2312" w:cs="宋体"/>
          <w:kern w:val="0"/>
          <w:sz w:val="32"/>
          <w:szCs w:val="32"/>
        </w:rPr>
        <w:t>建设内容及提高</w:t>
      </w:r>
      <w:r>
        <w:rPr>
          <w:rFonts w:hint="eastAsia" w:ascii="仿宋_GB2312" w:eastAsia="仿宋_GB2312" w:cs="Calibri"/>
          <w:sz w:val="32"/>
          <w:szCs w:val="32"/>
          <w:lang w:bidi="ar"/>
        </w:rPr>
        <w:t>企业生产效率、生产能力等</w:t>
      </w:r>
      <w:r>
        <w:rPr>
          <w:rFonts w:hint="eastAsia" w:ascii="仿宋_GB2312" w:hAnsi="宋体" w:eastAsia="仿宋_GB2312" w:cs="宋体"/>
          <w:kern w:val="0"/>
          <w:sz w:val="32"/>
          <w:szCs w:val="32"/>
        </w:rPr>
        <w:t>目标具有</w:t>
      </w:r>
      <w:r>
        <w:rPr>
          <w:rFonts w:hint="eastAsia" w:ascii="仿宋_GB2312" w:eastAsia="仿宋_GB2312" w:cs="Calibri"/>
          <w:sz w:val="32"/>
          <w:szCs w:val="32"/>
          <w:lang w:bidi="ar"/>
        </w:rPr>
        <w:t>直接关系</w:t>
      </w:r>
      <w:r>
        <w:rPr>
          <w:rFonts w:hint="eastAsia" w:ascii="仿宋_GB2312" w:hAnsi="宋体" w:eastAsia="仿宋_GB2312" w:cs="宋体"/>
          <w:kern w:val="0"/>
          <w:sz w:val="32"/>
          <w:szCs w:val="32"/>
        </w:rPr>
        <w:t>。</w:t>
      </w:r>
    </w:p>
    <w:p>
      <w:pPr>
        <w:spacing w:line="560" w:lineRule="exact"/>
        <w:ind w:firstLine="643" w:firstLineChars="200"/>
        <w:rPr>
          <w:rFonts w:hint="eastAsia" w:ascii="仿宋_GB2312" w:hAnsi="宋体" w:eastAsia="仿宋_GB2312" w:cs="宋体"/>
          <w:kern w:val="0"/>
          <w:sz w:val="32"/>
          <w:szCs w:val="32"/>
        </w:rPr>
      </w:pPr>
      <w:r>
        <w:rPr>
          <w:rFonts w:hint="eastAsia" w:ascii="仿宋_GB2312" w:eastAsia="仿宋_GB2312" w:cs="Calibri"/>
          <w:b/>
          <w:bCs/>
          <w:sz w:val="32"/>
          <w:szCs w:val="32"/>
          <w:lang w:bidi="ar"/>
        </w:rPr>
        <w:t>5.价值评估公允性</w:t>
      </w:r>
      <w:r>
        <w:rPr>
          <w:rFonts w:hint="eastAsia" w:ascii="仿宋_GB2312" w:hAnsi="宋体" w:eastAsia="仿宋_GB2312" w:cs="宋体"/>
          <w:b/>
          <w:bCs/>
          <w:kern w:val="0"/>
          <w:sz w:val="32"/>
          <w:szCs w:val="32"/>
        </w:rPr>
        <w:t>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sz w:val="32"/>
          <w:szCs w:val="32"/>
        </w:rPr>
        <w:t>。</w:t>
      </w:r>
    </w:p>
    <w:p>
      <w:pPr>
        <w:pStyle w:val="13"/>
        <w:spacing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6.会计科目确认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lang w:bidi="ar"/>
        </w:rPr>
        <w:t>根据审计时该笔费用所计入的会计科目确认，不允许申报单位临时进行会计科目调整；但如项目申报单位填报</w:t>
      </w:r>
      <w:r>
        <w:rPr>
          <w:rFonts w:hint="eastAsia" w:ascii="仿宋_GB2312" w:hAnsi="宋体" w:eastAsia="仿宋_GB2312" w:cs="宋体"/>
          <w:kern w:val="0"/>
          <w:sz w:val="32"/>
          <w:szCs w:val="32"/>
        </w:rPr>
        <w:t>项目建设费用清单</w:t>
      </w:r>
      <w:r>
        <w:rPr>
          <w:rFonts w:hint="eastAsia" w:ascii="仿宋_GB2312" w:hAnsi="宋体" w:eastAsia="仿宋_GB2312" w:cs="宋体"/>
          <w:kern w:val="0"/>
          <w:sz w:val="32"/>
          <w:szCs w:val="32"/>
          <w:lang w:bidi="ar"/>
        </w:rPr>
        <w:t>时分类错误，可根据实际核实情况进行</w:t>
      </w:r>
      <w:r>
        <w:rPr>
          <w:rFonts w:hint="eastAsia" w:ascii="仿宋_GB2312" w:hAnsi="华文楷体" w:eastAsia="仿宋_GB2312"/>
          <w:sz w:val="32"/>
          <w:szCs w:val="32"/>
        </w:rPr>
        <w:t>费用类别</w:t>
      </w:r>
      <w:r>
        <w:rPr>
          <w:rFonts w:hint="eastAsia" w:ascii="仿宋_GB2312" w:hAnsi="宋体" w:eastAsia="仿宋_GB2312" w:cs="宋体"/>
          <w:kern w:val="0"/>
          <w:sz w:val="32"/>
          <w:szCs w:val="32"/>
          <w:lang w:bidi="ar"/>
        </w:rPr>
        <w:t>调整。</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7.凭据审查</w:t>
      </w:r>
      <w:r>
        <w:rPr>
          <w:rFonts w:hint="eastAsia" w:ascii="仿宋_GB2312" w:eastAsia="仿宋_GB2312" w:cs="Calibri"/>
          <w:b/>
          <w:bCs/>
          <w:sz w:val="32"/>
          <w:szCs w:val="32"/>
          <w:lang w:bidi="ar"/>
        </w:rPr>
        <w:t>。</w:t>
      </w:r>
      <w:r>
        <w:rPr>
          <w:rFonts w:hint="eastAsia" w:ascii="仿宋_GB2312" w:eastAsia="仿宋_GB2312" w:cs="Calibri"/>
          <w:bCs/>
          <w:sz w:val="32"/>
          <w:szCs w:val="32"/>
        </w:rPr>
        <w:t>审计机构应核查申报单位是否按照会计准则及时登记入账，凭证、发票、合同、银行回单等是否齐全。</w:t>
      </w:r>
      <w:r>
        <w:rPr>
          <w:rFonts w:hint="eastAsia" w:ascii="仿宋_GB2312" w:eastAsia="仿宋_GB2312" w:cs="Calibri"/>
          <w:sz w:val="32"/>
          <w:szCs w:val="32"/>
          <w:lang w:bidi="ar"/>
        </w:rPr>
        <w:t>发票和付款时间应当在实施期内，期外不计入审计范畴。除进口设备外，项目支出需提供发票联；发票联质押在银行、设备租赁公司等其他机构的，可由企业短期借出，由审计机构加盖审验章、留存复印件再归还。</w:t>
      </w:r>
    </w:p>
    <w:p>
      <w:pPr>
        <w:pStyle w:val="13"/>
        <w:spacing w:line="560" w:lineRule="exact"/>
        <w:ind w:firstLine="643"/>
        <w:rPr>
          <w:rFonts w:ascii="仿宋_GB2312" w:eastAsia="仿宋_GB2312" w:cs="仿宋_GB2312"/>
          <w:sz w:val="32"/>
          <w:szCs w:val="32"/>
          <w:lang w:bidi="ar"/>
        </w:rPr>
      </w:pPr>
      <w:r>
        <w:rPr>
          <w:rFonts w:hint="eastAsia" w:ascii="仿宋_GB2312" w:hAnsi="??" w:eastAsia="仿宋_GB2312" w:cs="仿宋_GB2312"/>
          <w:b/>
          <w:sz w:val="32"/>
          <w:szCs w:val="32"/>
          <w:lang w:bidi="ar"/>
        </w:rPr>
        <w:t>8.项目资助期限界定。</w:t>
      </w:r>
      <w:r>
        <w:rPr>
          <w:rFonts w:hint="eastAsia" w:ascii="仿宋_GB2312" w:hAnsi="仿宋" w:eastAsia="仿宋_GB2312"/>
          <w:sz w:val="32"/>
          <w:szCs w:val="32"/>
        </w:rPr>
        <w:t>申报的项目建设期或实施期应当在申请指南规定的期限内，且发票时间和付款时间应当在申报的项目建设期或实施期内。</w:t>
      </w:r>
      <w:r>
        <w:rPr>
          <w:rStyle w:val="11"/>
          <w:rFonts w:hint="eastAsia" w:ascii="仿宋_GB2312" w:hAnsi="宋体" w:eastAsia="仿宋_GB2312" w:cs="Arial"/>
          <w:b w:val="0"/>
          <w:kern w:val="0"/>
          <w:sz w:val="32"/>
          <w:szCs w:val="32"/>
        </w:rPr>
        <w:t>项目资助期不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终止日，即</w:t>
      </w:r>
      <w:r>
        <w:rPr>
          <w:rFonts w:hint="eastAsia" w:ascii="仿宋_GB2312" w:hAnsi="仿宋" w:eastAsia="仿宋_GB2312"/>
          <w:sz w:val="32"/>
          <w:szCs w:val="32"/>
        </w:rPr>
        <w:t>超出建设期或实施期的发票或付款，不予以确认（但合同中已明确的定金、质保金、预付款等除外）。其中，</w:t>
      </w:r>
      <w:r>
        <w:rPr>
          <w:rFonts w:hint="eastAsia" w:ascii="仿宋_GB2312" w:eastAsia="仿宋_GB2312" w:cs="Calibri"/>
          <w:sz w:val="32"/>
          <w:szCs w:val="32"/>
          <w:lang w:bidi="ar"/>
        </w:rPr>
        <w:t>进口设备和工器具以海关进口报关单申报</w:t>
      </w:r>
      <w:r>
        <w:rPr>
          <w:rFonts w:hint="eastAsia" w:ascii="仿宋_GB2312" w:eastAsia="仿宋_GB2312" w:cs="仿宋_GB2312"/>
          <w:sz w:val="32"/>
          <w:szCs w:val="32"/>
          <w:lang w:bidi="ar"/>
        </w:rPr>
        <w:t>日期为发票时间</w:t>
      </w:r>
      <w:r>
        <w:rPr>
          <w:rFonts w:hint="eastAsia" w:ascii="仿宋_GB2312" w:hAnsi="仿宋" w:eastAsia="仿宋_GB2312"/>
          <w:sz w:val="32"/>
          <w:szCs w:val="32"/>
        </w:rPr>
        <w:t>。</w:t>
      </w:r>
    </w:p>
    <w:p>
      <w:pPr>
        <w:autoSpaceDE w:val="0"/>
        <w:spacing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9.项目</w:t>
      </w:r>
      <w:r>
        <w:rPr>
          <w:rFonts w:hint="eastAsia" w:ascii="仿宋_GB2312" w:eastAsia="仿宋_GB2312"/>
          <w:b/>
          <w:bCs/>
          <w:sz w:val="32"/>
          <w:szCs w:val="32"/>
        </w:rPr>
        <w:t>投资审计金额确认。</w:t>
      </w:r>
      <w:r>
        <w:rPr>
          <w:rFonts w:hint="eastAsia" w:ascii="仿宋_GB2312" w:hAnsi="宋体" w:eastAsia="仿宋_GB2312" w:cs="宋体"/>
          <w:kern w:val="0"/>
          <w:sz w:val="32"/>
          <w:szCs w:val="32"/>
        </w:rPr>
        <w:t>以项目建设费用清单</w:t>
      </w:r>
      <w:r>
        <w:rPr>
          <w:rFonts w:hint="eastAsia" w:ascii="仿宋_GB2312" w:hAnsi="仿宋" w:eastAsia="仿宋_GB2312"/>
          <w:sz w:val="32"/>
          <w:szCs w:val="32"/>
        </w:rPr>
        <w:t>为审计范围，</w:t>
      </w:r>
      <w:r>
        <w:rPr>
          <w:rFonts w:hint="eastAsia" w:ascii="仿宋_GB2312" w:eastAsia="仿宋_GB2312"/>
          <w:sz w:val="32"/>
          <w:szCs w:val="32"/>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sz w:val="32"/>
          <w:szCs w:val="32"/>
          <w:shd w:val="clear" w:color="auto" w:fill="FFFFFF"/>
        </w:rPr>
        <w:t>项目单位取得的增值税专用发票，可抵扣、</w:t>
      </w:r>
      <w:r>
        <w:rPr>
          <w:rFonts w:hint="eastAsia" w:ascii="仿宋_GB2312" w:eastAsia="仿宋_GB2312"/>
          <w:sz w:val="32"/>
          <w:szCs w:val="32"/>
        </w:rPr>
        <w:t>可减免</w:t>
      </w:r>
      <w:r>
        <w:rPr>
          <w:rFonts w:hint="eastAsia" w:ascii="仿宋_GB2312" w:hAnsi="仿宋_GB2312" w:eastAsia="仿宋_GB2312" w:cs="仿宋_GB2312"/>
          <w:sz w:val="32"/>
          <w:szCs w:val="32"/>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10.支付方式界定</w:t>
      </w:r>
      <w:r>
        <w:rPr>
          <w:rFonts w:hint="eastAsia" w:ascii="仿宋_GB2312" w:eastAsia="仿宋_GB2312" w:cs="Calibri"/>
          <w:b/>
          <w:bCs/>
          <w:sz w:val="32"/>
          <w:szCs w:val="32"/>
          <w:lang w:bidi="ar"/>
        </w:rPr>
        <w:t>。</w:t>
      </w:r>
      <w:r>
        <w:rPr>
          <w:rFonts w:hint="eastAsia" w:ascii="仿宋_GB2312" w:eastAsia="仿宋_GB2312" w:cs="Calibri"/>
          <w:bCs/>
          <w:sz w:val="32"/>
          <w:szCs w:val="32"/>
        </w:rPr>
        <w:t>对于项目支出由集团、集团采购中心等第三方代为付款、收款的情形，需要在采购合同中有明确规定，且付款资金完备，否则一般不予确认。具体依据</w:t>
      </w:r>
      <w:r>
        <w:rPr>
          <w:rFonts w:ascii="仿宋_GB2312" w:eastAsia="仿宋_GB2312" w:cs="Calibri"/>
          <w:bCs/>
          <w:sz w:val="32"/>
          <w:szCs w:val="32"/>
        </w:rPr>
        <w:t>《市工业和信息化局专项资金项目专项审计通用原则和标准（2022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bCs/>
          <w:sz w:val="32"/>
          <w:szCs w:val="32"/>
        </w:rPr>
        <w:t>执行。</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11.</w:t>
      </w:r>
      <w:r>
        <w:rPr>
          <w:rFonts w:ascii="仿宋_GB2312" w:eastAsia="仿宋_GB2312" w:cs="Calibri"/>
          <w:b/>
          <w:sz w:val="32"/>
          <w:szCs w:val="32"/>
        </w:rPr>
        <w:t>借款费用</w:t>
      </w:r>
      <w:r>
        <w:rPr>
          <w:rFonts w:hint="eastAsia" w:ascii="仿宋_GB2312" w:eastAsia="仿宋_GB2312" w:cs="Calibri"/>
          <w:b/>
          <w:sz w:val="32"/>
          <w:szCs w:val="32"/>
        </w:rPr>
        <w:t>核算。</w:t>
      </w:r>
      <w:r>
        <w:rPr>
          <w:rFonts w:ascii="仿宋_GB2312" w:eastAsia="仿宋_GB2312" w:cs="Calibri"/>
          <w:bCs/>
          <w:sz w:val="32"/>
          <w:szCs w:val="32"/>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sz w:val="32"/>
          <w:szCs w:val="32"/>
        </w:rPr>
        <w:t>。</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12</w:t>
      </w:r>
      <w:r>
        <w:rPr>
          <w:rFonts w:ascii="仿宋_GB2312" w:eastAsia="仿宋_GB2312" w:cs="Calibri"/>
          <w:b/>
          <w:sz w:val="32"/>
          <w:szCs w:val="32"/>
        </w:rPr>
        <w:t>.</w:t>
      </w:r>
      <w:r>
        <w:rPr>
          <w:rFonts w:hint="eastAsia" w:ascii="仿宋_GB2312" w:eastAsia="仿宋_GB2312" w:cs="Calibri"/>
          <w:b/>
          <w:sz w:val="32"/>
          <w:szCs w:val="32"/>
        </w:rPr>
        <w:t>质保金。</w:t>
      </w:r>
      <w:r>
        <w:rPr>
          <w:rFonts w:ascii="仿宋_GB2312" w:eastAsia="仿宋_GB2312" w:cs="Calibri"/>
          <w:bCs/>
          <w:sz w:val="32"/>
          <w:szCs w:val="32"/>
        </w:rPr>
        <w:t>未支付金额如仅为因质量保障计划按合理比率</w:t>
      </w:r>
      <w:r>
        <w:rPr>
          <w:rFonts w:hint="eastAsia" w:ascii="仿宋_GB2312" w:eastAsia="仿宋_GB2312" w:cs="Calibri"/>
          <w:bCs/>
          <w:sz w:val="32"/>
          <w:szCs w:val="32"/>
        </w:rPr>
        <w:t>（10%及以内）</w:t>
      </w:r>
      <w:r>
        <w:rPr>
          <w:rFonts w:ascii="仿宋_GB2312" w:eastAsia="仿宋_GB2312" w:cs="Calibri"/>
          <w:bCs/>
          <w:sz w:val="32"/>
          <w:szCs w:val="32"/>
        </w:rPr>
        <w:t>计算的质保金，视同项目投入金额计算（如属分期付款而非质保金，不予确认）。</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13</w:t>
      </w:r>
      <w:r>
        <w:rPr>
          <w:rFonts w:ascii="仿宋_GB2312" w:eastAsia="仿宋_GB2312" w:cs="Calibri"/>
          <w:bCs/>
          <w:sz w:val="32"/>
          <w:szCs w:val="32"/>
        </w:rPr>
        <w:t>.对于未盘点到设备实物的支出或未投入使用的设备，不予以确认</w:t>
      </w:r>
      <w:r>
        <w:rPr>
          <w:rFonts w:hint="eastAsia" w:ascii="仿宋_GB2312" w:eastAsia="仿宋_GB2312" w:cs="Calibri"/>
          <w:bCs/>
          <w:sz w:val="32"/>
          <w:szCs w:val="32"/>
        </w:rPr>
        <w:t>。</w:t>
      </w:r>
      <w:r>
        <w:rPr>
          <w:rFonts w:hint="eastAsia" w:ascii="仿宋_GB2312" w:hAnsi="宋体" w:eastAsia="仿宋_GB2312" w:cs="宋体"/>
          <w:kern w:val="0"/>
          <w:sz w:val="32"/>
          <w:szCs w:val="32"/>
          <w:lang w:bidi="ar"/>
        </w:rPr>
        <w:t>原则上设备</w:t>
      </w:r>
      <w:r>
        <w:rPr>
          <w:rFonts w:hint="eastAsia" w:ascii="仿宋_GB2312" w:eastAsia="仿宋_GB2312" w:cs="Calibri"/>
          <w:sz w:val="32"/>
          <w:szCs w:val="32"/>
          <w:lang w:bidi="ar"/>
        </w:rPr>
        <w:t>应</w:t>
      </w:r>
      <w:r>
        <w:rPr>
          <w:rFonts w:hint="eastAsia" w:ascii="仿宋_GB2312" w:hAnsi="宋体" w:eastAsia="仿宋_GB2312" w:cs="宋体"/>
          <w:kern w:val="0"/>
          <w:sz w:val="32"/>
          <w:szCs w:val="32"/>
        </w:rPr>
        <w:t>放置在项目申报单位所属场地（关联公司也不予认可），</w:t>
      </w:r>
      <w:r>
        <w:rPr>
          <w:rFonts w:hint="eastAsia" w:ascii="仿宋_GB2312" w:eastAsia="仿宋_GB2312" w:cs="Calibri"/>
          <w:sz w:val="32"/>
          <w:szCs w:val="32"/>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14</w:t>
      </w:r>
      <w:r>
        <w:rPr>
          <w:rFonts w:ascii="仿宋_GB2312" w:eastAsia="仿宋_GB2312" w:cs="Calibri"/>
          <w:bCs/>
          <w:sz w:val="32"/>
          <w:szCs w:val="32"/>
        </w:rPr>
        <w:t>.项目单位的人员、房租、装修、水电、日常办公用品等支出，不予以确认</w:t>
      </w:r>
      <w:r>
        <w:rPr>
          <w:rFonts w:hint="eastAsia" w:ascii="仿宋_GB2312" w:eastAsia="仿宋_GB2312" w:cs="Calibri"/>
          <w:bCs/>
          <w:sz w:val="32"/>
          <w:szCs w:val="32"/>
        </w:rPr>
        <w:t>。</w:t>
      </w:r>
    </w:p>
    <w:p>
      <w:pPr>
        <w:spacing w:after="0" w:line="560" w:lineRule="exact"/>
        <w:ind w:firstLine="640" w:firstLineChars="200"/>
        <w:rPr>
          <w:rFonts w:ascii="仿宋_GB2312" w:eastAsia="仿宋_GB2312" w:cs="Calibri"/>
          <w:sz w:val="32"/>
          <w:szCs w:val="32"/>
          <w:lang w:bidi="ar"/>
        </w:rPr>
      </w:pPr>
      <w:r>
        <w:rPr>
          <w:rFonts w:hint="eastAsia" w:ascii="仿宋_GB2312" w:eastAsia="仿宋_GB2312" w:cs="Calibri"/>
          <w:bCs/>
          <w:sz w:val="32"/>
          <w:szCs w:val="32"/>
        </w:rPr>
        <w:t>15</w:t>
      </w:r>
      <w:r>
        <w:rPr>
          <w:rFonts w:ascii="仿宋_GB2312" w:eastAsia="仿宋_GB2312" w:cs="Calibri"/>
          <w:bCs/>
          <w:sz w:val="32"/>
          <w:szCs w:val="32"/>
        </w:rPr>
        <w:t>.其他未明确的，按照《市工业和信息化局专项资金项目专项审计通用原则和标准（2022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sz w:val="32"/>
          <w:szCs w:val="32"/>
          <w:lang w:bidi="ar"/>
        </w:rPr>
        <w:t>进行审核。</w:t>
      </w:r>
    </w:p>
    <w:p>
      <w:pPr>
        <w:spacing w:after="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Hans"/>
        </w:rPr>
        <w:t>五</w:t>
      </w:r>
      <w:r>
        <w:rPr>
          <w:rFonts w:hint="eastAsia" w:ascii="黑体" w:hAnsi="黑体" w:eastAsia="黑体" w:cs="黑体"/>
          <w:sz w:val="32"/>
          <w:szCs w:val="32"/>
        </w:rPr>
        <w:t>、审计报告内容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基于</w:t>
      </w:r>
      <w:r>
        <w:rPr>
          <w:rFonts w:hint="eastAsia" w:ascii="仿宋_GB2312" w:eastAsia="仿宋_GB2312" w:cs="Calibri"/>
          <w:sz w:val="32"/>
          <w:szCs w:val="32"/>
          <w:lang w:bidi="ar"/>
        </w:rPr>
        <w:t>《市工业和信息化局专项资金项目专项审计通用原则和标准（2022年修订版）》审计报告应体现内容基础上，</w:t>
      </w:r>
      <w:r>
        <w:rPr>
          <w:rFonts w:hint="eastAsia" w:ascii="仿宋_GB2312" w:eastAsia="仿宋_GB2312"/>
          <w:sz w:val="32"/>
          <w:szCs w:val="32"/>
        </w:rPr>
        <w:t>包括但不限于以下内容：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2.项目基本情况。项目名称、项目具体实施地点、实施期限、项目建设主要内容等。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3.项目审计情况。一是限制性条件审查。二是项目投资情况。项目申报投资额、经审计符合申报规定的投资及其构成。三是审计结论。</w:t>
      </w:r>
    </w:p>
    <w:p>
      <w:pPr>
        <w:spacing w:after="0" w:line="560" w:lineRule="exact"/>
        <w:ind w:firstLine="640" w:firstLineChars="200"/>
        <w:rPr>
          <w:rFonts w:ascii="仿宋_GB2312" w:eastAsia="仿宋_GB2312"/>
          <w:sz w:val="32"/>
          <w:szCs w:val="32"/>
        </w:rPr>
      </w:pPr>
      <w:r>
        <w:rPr>
          <w:rFonts w:ascii="仿宋_GB2312" w:eastAsia="仿宋_GB2312"/>
          <w:sz w:val="32"/>
          <w:szCs w:val="32"/>
        </w:rPr>
        <w:t>4.其他事项说明。披露重复申报率</w:t>
      </w:r>
      <w:r>
        <w:rPr>
          <w:rFonts w:hint="eastAsia" w:ascii="仿宋_GB2312" w:eastAsia="仿宋_GB2312"/>
          <w:sz w:val="32"/>
          <w:szCs w:val="32"/>
        </w:rPr>
        <w:t>（超过10%）</w:t>
      </w:r>
      <w:r>
        <w:rPr>
          <w:rFonts w:ascii="仿宋_GB2312" w:eastAsia="仿宋_GB2312"/>
          <w:sz w:val="32"/>
          <w:szCs w:val="32"/>
        </w:rPr>
        <w:t>或核减率</w:t>
      </w:r>
      <w:r>
        <w:rPr>
          <w:rFonts w:hint="eastAsia" w:ascii="仿宋_GB2312" w:eastAsia="仿宋_GB2312"/>
          <w:sz w:val="32"/>
          <w:szCs w:val="32"/>
        </w:rPr>
        <w:t>（超过20%）</w:t>
      </w:r>
      <w:r>
        <w:rPr>
          <w:rFonts w:ascii="仿宋_GB2312" w:eastAsia="仿宋_GB2312"/>
          <w:sz w:val="32"/>
          <w:szCs w:val="32"/>
        </w:rPr>
        <w:t>等异常情况，并附</w:t>
      </w:r>
      <w:r>
        <w:rPr>
          <w:rFonts w:ascii="仿宋_GB2312" w:eastAsia="仿宋_GB2312" w:cs="Calibri"/>
          <w:bCs/>
          <w:sz w:val="32"/>
          <w:szCs w:val="32"/>
        </w:rPr>
        <w:t>项目费用明细清单</w:t>
      </w:r>
      <w:r>
        <w:rPr>
          <w:rFonts w:hint="eastAsia" w:ascii="仿宋_GB2312" w:eastAsia="仿宋_GB2312"/>
          <w:sz w:val="32"/>
          <w:szCs w:val="32"/>
        </w:rPr>
        <w:t>等相关附件</w:t>
      </w:r>
      <w:r>
        <w:rPr>
          <w:rFonts w:ascii="仿宋_GB2312" w:eastAsia="仿宋_GB2312"/>
          <w:sz w:val="32"/>
          <w:szCs w:val="32"/>
        </w:rPr>
        <w:t>。</w:t>
      </w:r>
    </w:p>
    <w:p>
      <w:pPr>
        <w:spacing w:line="560" w:lineRule="exact"/>
        <w:rPr>
          <w:rFonts w:ascii="仿宋_GB2312" w:eastAsia="仿宋_GB2312"/>
          <w:sz w:val="32"/>
          <w:szCs w:val="32"/>
        </w:rPr>
      </w:pPr>
      <w:r>
        <w:rPr>
          <w:rFonts w:ascii="仿宋_GB2312" w:eastAsia="仿宋_GB2312"/>
          <w:sz w:val="32"/>
          <w:szCs w:val="32"/>
        </w:rPr>
        <w:br w:type="page"/>
      </w:r>
    </w:p>
    <w:p>
      <w:pPr>
        <w:pStyle w:val="2"/>
      </w:pPr>
    </w:p>
    <w:p>
      <w:pPr>
        <w:pStyle w:val="3"/>
        <w:keepNext w:val="0"/>
        <w:keepLines w:val="0"/>
        <w:spacing w:before="0" w:after="0" w:line="560" w:lineRule="exact"/>
        <w:jc w:val="center"/>
        <w:rPr>
          <w:rFonts w:hint="eastAsia" w:ascii="方正小标宋简体" w:eastAsia="方正小标宋简体" w:hAnsiTheme="majorEastAsia"/>
          <w:b w:val="0"/>
        </w:rPr>
      </w:pPr>
      <w:r>
        <w:rPr>
          <w:rFonts w:hint="eastAsia" w:ascii="方正小标宋简体" w:eastAsia="方正小标宋简体" w:hAnsiTheme="majorEastAsia"/>
          <w:b w:val="0"/>
        </w:rPr>
        <w:t>深圳市工业互联网扶持计划专项审计原则</w:t>
      </w:r>
    </w:p>
    <w:p>
      <w:pPr>
        <w:spacing w:after="0" w:line="560" w:lineRule="exact"/>
        <w:jc w:val="center"/>
        <w:rPr>
          <w:rFonts w:ascii="仿宋_GB2312" w:eastAsia="仿宋_GB2312"/>
          <w:sz w:val="32"/>
          <w:szCs w:val="32"/>
        </w:rPr>
      </w:pPr>
      <w:r>
        <w:rPr>
          <w:rFonts w:hint="eastAsia" w:ascii="仿宋_GB2312" w:eastAsia="仿宋_GB2312"/>
          <w:sz w:val="32"/>
          <w:szCs w:val="32"/>
        </w:rPr>
        <w:t>-</w:t>
      </w:r>
      <w:r>
        <w:rPr>
          <w:rFonts w:hint="eastAsia" w:ascii="仿宋_GB2312" w:hAnsi="仿宋_GB2312" w:eastAsia="仿宋_GB2312" w:cs="仿宋_GB2312"/>
          <w:sz w:val="32"/>
          <w:szCs w:val="32"/>
        </w:rPr>
        <w:t>数字化转型公共服务平台</w:t>
      </w:r>
      <w:r>
        <w:rPr>
          <w:rFonts w:hint="eastAsia" w:ascii="仿宋_GB2312" w:hAnsi="仿宋_GB2312" w:eastAsia="仿宋_GB2312" w:cs="仿宋_GB2312"/>
          <w:sz w:val="32"/>
          <w:szCs w:val="32"/>
          <w:lang w:eastAsia="zh-Hans"/>
        </w:rPr>
        <w:t>项目</w:t>
      </w:r>
    </w:p>
    <w:p>
      <w:pPr>
        <w:pStyle w:val="4"/>
        <w:keepNext w:val="0"/>
        <w:keepLines w:val="0"/>
        <w:tabs>
          <w:tab w:val="left" w:pos="1418"/>
        </w:tabs>
        <w:spacing w:before="0" w:after="0" w:line="560" w:lineRule="exact"/>
        <w:ind w:firstLine="640" w:firstLineChars="200"/>
        <w:rPr>
          <w:rFonts w:hint="eastAsia" w:ascii="黑体" w:hAnsi="黑体" w:eastAsia="黑体"/>
          <w:b w:val="0"/>
        </w:rPr>
      </w:pP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一、总体要求</w:t>
      </w:r>
    </w:p>
    <w:p>
      <w:pPr>
        <w:spacing w:after="0" w:line="560" w:lineRule="exact"/>
        <w:ind w:firstLine="640" w:firstLineChars="200"/>
      </w:pPr>
      <w:r>
        <w:rPr>
          <w:rFonts w:hint="eastAsia" w:ascii="仿宋_GB2312" w:hAnsi="Calibri" w:eastAsia="仿宋_GB2312" w:cs="Calibri"/>
          <w:sz w:val="32"/>
          <w:szCs w:val="32"/>
          <w:lang w:bidi="ar"/>
        </w:rPr>
        <w:t>审计机构应依据《中华人民共和国民法典》《中华人民共和国票据法》《中华人民共和国发票管理办法》《中华人民共和国合同法》《注册会计师审计准则》和《企业会计准则》等相关法律法规，严格按照《深圳市工业和信息化产业发展专项资金管理办法》《深圳市工业和信息化局企业技术改造项目扶持计划操作规程》以及相对应</w:t>
      </w:r>
      <w:r>
        <w:rPr>
          <w:rFonts w:hint="eastAsia" w:ascii="仿宋_GB2312" w:hAnsi="仿宋_GB2312" w:eastAsia="仿宋_GB2312" w:cs="仿宋_GB2312"/>
          <w:kern w:val="0"/>
          <w:sz w:val="32"/>
          <w:szCs w:val="32"/>
        </w:rPr>
        <w:t>申请指南</w:t>
      </w:r>
      <w:r>
        <w:rPr>
          <w:rFonts w:hint="eastAsia" w:ascii="仿宋_GB2312" w:hAnsi="Calibri" w:eastAsia="仿宋_GB2312" w:cs="Calibri"/>
          <w:sz w:val="32"/>
          <w:szCs w:val="32"/>
          <w:lang w:bidi="ar"/>
        </w:rPr>
        <w:t>等专项资金管理规定，</w:t>
      </w:r>
      <w:r>
        <w:rPr>
          <w:rFonts w:hint="eastAsia" w:ascii="仿宋_GB2312" w:hAnsi="Calibri" w:eastAsia="仿宋_GB2312" w:cs="Calibri"/>
          <w:b/>
          <w:bCs/>
          <w:sz w:val="32"/>
          <w:szCs w:val="32"/>
          <w:lang w:bidi="ar"/>
        </w:rPr>
        <w:t>以《市工业和信息化局专项资金项目专项审计通用原则和标准》（2022年修订版）为基础，</w:t>
      </w:r>
      <w:r>
        <w:rPr>
          <w:rFonts w:hint="eastAsia" w:ascii="仿宋_GB2312" w:hAnsi="Calibri" w:eastAsia="仿宋_GB2312" w:cs="Calibri"/>
          <w:sz w:val="32"/>
          <w:szCs w:val="32"/>
          <w:lang w:bidi="ar"/>
        </w:rPr>
        <w:t>结合本审计原则要求，独立自主完成项目审计并出具审计结论，并承担相应的法律责任。</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二、制定依据</w:t>
      </w:r>
    </w:p>
    <w:p>
      <w:pPr>
        <w:keepNext w:val="0"/>
        <w:keepLines w:val="0"/>
        <w:pageBreakBefore w:val="0"/>
        <w:widowControl w:val="0"/>
        <w:kinsoku/>
        <w:wordWrap/>
        <w:overflowPunct/>
        <w:topLinePunct w:val="0"/>
        <w:autoSpaceDE w:val="0"/>
        <w:autoSpaceDN/>
        <w:bidi w:val="0"/>
        <w:adjustRightInd/>
        <w:snapToGrid/>
        <w:spacing w:after="0" w:line="560" w:lineRule="exact"/>
        <w:ind w:firstLine="640" w:firstLineChars="200"/>
        <w:textAlignment w:val="auto"/>
        <w:rPr>
          <w:ins w:id="82" w:author="陈微波" w:date="2024-10-08T18:03:31Z"/>
          <w:rFonts w:hint="eastAsia" w:ascii="仿宋_GB2312" w:eastAsia="仿宋_GB2312"/>
          <w:sz w:val="32"/>
          <w:szCs w:val="32"/>
        </w:rPr>
      </w:pPr>
      <w:ins w:id="83" w:author="陈微波" w:date="2024-10-08T18:03:31Z">
        <w:r>
          <w:rPr>
            <w:rFonts w:hint="eastAsia" w:ascii="仿宋_GB2312" w:eastAsia="仿宋_GB2312"/>
            <w:sz w:val="32"/>
            <w:szCs w:val="32"/>
          </w:rPr>
          <w:t>（一）《深圳市关于新形势下加快工业企业技术改造升级的若干措施》（深府办规〔2023〕6号）</w:t>
        </w:r>
      </w:ins>
    </w:p>
    <w:p>
      <w:pPr>
        <w:spacing w:after="0" w:line="560" w:lineRule="exact"/>
        <w:ind w:firstLine="640" w:firstLineChars="200"/>
        <w:rPr>
          <w:ins w:id="84" w:author="陈微波" w:date="2024-10-08T18:03:31Z"/>
          <w:rFonts w:ascii="仿宋_GB2312" w:hAnsi="Calibri" w:eastAsia="仿宋_GB2312" w:cs="Calibri"/>
          <w:sz w:val="32"/>
          <w:szCs w:val="32"/>
          <w:lang w:bidi="ar"/>
        </w:rPr>
      </w:pPr>
      <w:ins w:id="85" w:author="陈微波" w:date="2024-10-08T18:03:31Z">
        <w:r>
          <w:rPr>
            <w:rFonts w:hint="eastAsia" w:ascii="仿宋_GB2312" w:hAnsi="Calibri" w:eastAsia="仿宋_GB2312" w:cs="Calibri"/>
            <w:sz w:val="32"/>
            <w:szCs w:val="32"/>
            <w:lang w:bidi="ar"/>
          </w:rPr>
          <w:t>（</w:t>
        </w:r>
      </w:ins>
      <w:ins w:id="86" w:author="陈微波" w:date="2024-10-08T18:03:31Z">
        <w:r>
          <w:rPr>
            <w:rFonts w:hint="eastAsia" w:ascii="仿宋_GB2312" w:hAnsi="Calibri" w:eastAsia="仿宋_GB2312" w:cs="Calibri"/>
            <w:sz w:val="32"/>
            <w:szCs w:val="32"/>
            <w:lang w:eastAsia="zh-CN" w:bidi="ar"/>
          </w:rPr>
          <w:t>二</w:t>
        </w:r>
      </w:ins>
      <w:ins w:id="87" w:author="陈微波" w:date="2024-10-08T18:03:31Z">
        <w:r>
          <w:rPr>
            <w:rFonts w:hint="eastAsia" w:ascii="仿宋_GB2312" w:hAnsi="Calibri" w:eastAsia="仿宋_GB2312" w:cs="Calibri"/>
            <w:sz w:val="32"/>
            <w:szCs w:val="32"/>
            <w:lang w:bidi="ar"/>
          </w:rPr>
          <w:t>）《</w:t>
        </w:r>
      </w:ins>
      <w:ins w:id="88" w:author="陈微波" w:date="2024-10-08T18:03:31Z">
        <w:r>
          <w:rPr>
            <w:rFonts w:hint="eastAsia" w:ascii="仿宋_GB2312" w:hAnsi="宋体" w:eastAsia="仿宋_GB2312" w:cs="仿宋_GB2312"/>
            <w:kern w:val="0"/>
            <w:sz w:val="32"/>
            <w:szCs w:val="32"/>
          </w:rPr>
          <w:t>深圳市工业和信息化局企业技术改造项目扶持计划操作规程</w:t>
        </w:r>
      </w:ins>
      <w:ins w:id="89" w:author="陈微波" w:date="2024-10-08T18:03:31Z">
        <w:r>
          <w:rPr>
            <w:rFonts w:hint="eastAsia" w:ascii="仿宋_GB2312" w:hAnsi="Calibri" w:eastAsia="仿宋_GB2312" w:cs="Calibri"/>
            <w:sz w:val="32"/>
            <w:szCs w:val="32"/>
            <w:lang w:bidi="ar"/>
          </w:rPr>
          <w:t>》（深工信规〔2024〕12号）</w:t>
        </w:r>
      </w:ins>
    </w:p>
    <w:p>
      <w:pPr>
        <w:spacing w:after="0" w:line="560" w:lineRule="exact"/>
        <w:ind w:firstLine="640" w:firstLineChars="200"/>
        <w:rPr>
          <w:ins w:id="90" w:author="陈微波" w:date="2024-10-08T18:03:31Z"/>
        </w:rPr>
      </w:pPr>
      <w:ins w:id="91" w:author="陈微波" w:date="2024-10-08T18:03:31Z">
        <w:r>
          <w:rPr>
            <w:rFonts w:hint="eastAsia" w:ascii="仿宋_GB2312" w:hAnsi="Calibri" w:eastAsia="仿宋_GB2312" w:cs="Calibri"/>
            <w:sz w:val="32"/>
            <w:szCs w:val="32"/>
            <w:lang w:bidi="ar"/>
          </w:rPr>
          <w:t>（</w:t>
        </w:r>
      </w:ins>
      <w:ins w:id="92" w:author="陈微波" w:date="2024-10-08T18:03:31Z">
        <w:r>
          <w:rPr>
            <w:rFonts w:hint="eastAsia" w:ascii="仿宋_GB2312" w:hAnsi="Calibri" w:eastAsia="仿宋_GB2312" w:cs="Calibri"/>
            <w:sz w:val="32"/>
            <w:szCs w:val="32"/>
            <w:lang w:eastAsia="zh-CN" w:bidi="ar"/>
          </w:rPr>
          <w:t>三</w:t>
        </w:r>
      </w:ins>
      <w:ins w:id="93" w:author="陈微波" w:date="2024-10-08T18:03:31Z">
        <w:r>
          <w:rPr>
            <w:rFonts w:hint="eastAsia" w:ascii="仿宋_GB2312" w:hAnsi="Calibri" w:eastAsia="仿宋_GB2312" w:cs="Calibri"/>
            <w:sz w:val="32"/>
            <w:szCs w:val="32"/>
            <w:lang w:bidi="ar"/>
          </w:rPr>
          <w:t>）</w:t>
        </w:r>
      </w:ins>
      <w:ins w:id="94" w:author="陈微波" w:date="2024-10-08T18:03:31Z">
        <w:r>
          <w:rPr>
            <w:rFonts w:hint="eastAsia" w:ascii="仿宋_GB2312" w:hAnsi="宋体" w:eastAsia="仿宋_GB2312" w:cs="宋体"/>
            <w:kern w:val="0"/>
            <w:sz w:val="32"/>
            <w:szCs w:val="32"/>
          </w:rPr>
          <w:t>《2025年深圳市工业和信息化局企业技术改造项目扶持计划申报指南》</w:t>
        </w:r>
      </w:ins>
    </w:p>
    <w:p>
      <w:pPr>
        <w:spacing w:after="0" w:line="560" w:lineRule="exact"/>
        <w:ind w:firstLine="640" w:firstLineChars="200"/>
        <w:rPr>
          <w:del w:id="95" w:author="陈微波" w:date="2024-10-08T18:03:31Z"/>
          <w:rFonts w:ascii="仿宋_GB2312" w:hAnsi="Calibri" w:eastAsia="仿宋_GB2312" w:cs="Calibri"/>
          <w:sz w:val="32"/>
          <w:szCs w:val="32"/>
          <w:lang w:bidi="ar"/>
        </w:rPr>
      </w:pPr>
      <w:del w:id="96" w:author="陈微波" w:date="2024-10-08T18:03:31Z">
        <w:r>
          <w:rPr>
            <w:rFonts w:hint="eastAsia" w:ascii="仿宋_GB2312" w:hAnsi="Calibri" w:eastAsia="仿宋_GB2312" w:cs="Calibri"/>
            <w:sz w:val="32"/>
            <w:szCs w:val="32"/>
            <w:lang w:bidi="ar"/>
          </w:rPr>
          <w:delText>（一）《</w:delText>
        </w:r>
      </w:del>
      <w:del w:id="97" w:author="陈微波" w:date="2024-10-08T18:03:31Z">
        <w:r>
          <w:rPr>
            <w:rFonts w:hint="eastAsia" w:ascii="仿宋_GB2312" w:hAnsi="宋体" w:eastAsia="仿宋_GB2312" w:cs="仿宋_GB2312"/>
            <w:kern w:val="0"/>
            <w:sz w:val="32"/>
            <w:szCs w:val="32"/>
          </w:rPr>
          <w:delText>深圳市工业和信息化局企业技术改造项目扶持计划操作规程</w:delText>
        </w:r>
      </w:del>
      <w:del w:id="98" w:author="陈微波" w:date="2024-10-08T18:03:31Z">
        <w:r>
          <w:rPr>
            <w:rFonts w:hint="eastAsia" w:ascii="仿宋_GB2312" w:hAnsi="Calibri" w:eastAsia="仿宋_GB2312" w:cs="Calibri"/>
            <w:sz w:val="32"/>
            <w:szCs w:val="32"/>
            <w:lang w:bidi="ar"/>
          </w:rPr>
          <w:delText>》（深工信规〔2024〕12号）</w:delText>
        </w:r>
      </w:del>
    </w:p>
    <w:p>
      <w:pPr>
        <w:spacing w:after="0" w:line="560" w:lineRule="exact"/>
        <w:ind w:firstLine="640" w:firstLineChars="200"/>
        <w:rPr>
          <w:del w:id="99" w:author="陈微波" w:date="2024-10-08T18:03:31Z"/>
        </w:rPr>
      </w:pPr>
      <w:del w:id="100" w:author="陈微波" w:date="2024-10-08T18:03:31Z">
        <w:r>
          <w:rPr>
            <w:rFonts w:hint="eastAsia" w:ascii="仿宋_GB2312" w:hAnsi="Calibri" w:eastAsia="仿宋_GB2312" w:cs="Calibri"/>
            <w:sz w:val="32"/>
            <w:szCs w:val="32"/>
            <w:lang w:bidi="ar"/>
          </w:rPr>
          <w:delText>（二）</w:delText>
        </w:r>
      </w:del>
      <w:del w:id="101" w:author="陈微波" w:date="2024-10-08T18:03:31Z">
        <w:r>
          <w:rPr>
            <w:rFonts w:hint="eastAsia" w:ascii="仿宋_GB2312" w:hAnsi="宋体" w:eastAsia="仿宋_GB2312" w:cs="宋体"/>
            <w:kern w:val="0"/>
            <w:sz w:val="32"/>
            <w:szCs w:val="32"/>
          </w:rPr>
          <w:delText>《2025年深圳市工业和信息化局企业技术改造项目扶持计划申报指南》</w:delText>
        </w:r>
      </w:del>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rPr>
        <w:t>三、资格审查</w:t>
      </w:r>
    </w:p>
    <w:p>
      <w:pPr>
        <w:pStyle w:val="4"/>
        <w:keepNext w:val="0"/>
        <w:keepLines w:val="0"/>
        <w:tabs>
          <w:tab w:val="left" w:pos="1418"/>
        </w:tabs>
        <w:spacing w:before="0" w:after="0" w:line="560" w:lineRule="exact"/>
        <w:ind w:firstLine="640" w:firstLineChars="200"/>
        <w:rPr>
          <w:rFonts w:ascii="仿宋_GB2312" w:hAnsi="Calibri" w:eastAsia="仿宋_GB2312" w:cs="Calibri"/>
          <w:b w:val="0"/>
          <w:bCs w:val="0"/>
          <w:lang w:bidi="ar"/>
        </w:rPr>
      </w:pPr>
      <w:r>
        <w:rPr>
          <w:rFonts w:hint="eastAsia" w:ascii="仿宋_GB2312" w:hAnsi="Calibri" w:eastAsia="仿宋_GB2312" w:cs="Calibri"/>
          <w:b w:val="0"/>
          <w:bCs w:val="0"/>
          <w:lang w:bidi="ar"/>
        </w:rPr>
        <w:t>（一）申报单位为在深圳市内（含深汕特别合作区，下同）实际从事经营活动，具有独立法人资格或按国家统计局相关规定可视同法人单位的企业或社会组织；</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（二）申报单位成立时间不低于3年（</w:t>
      </w:r>
      <w:ins w:id="102" w:author="陈微波" w:date="2024-10-08T18:04:21Z">
        <w:r>
          <w:rPr>
            <w:rFonts w:hint="eastAsia" w:ascii="仿宋_GB2312" w:eastAsia="仿宋_GB2312"/>
            <w:sz w:val="32"/>
            <w:szCs w:val="32"/>
          </w:rPr>
          <w:t>应</w:t>
        </w:r>
      </w:ins>
      <w:ins w:id="103" w:author="陈微波" w:date="2024-10-08T18:04:21Z">
        <w:r>
          <w:rPr>
            <w:rFonts w:hint="eastAsia" w:ascii="仿宋_GB2312" w:hAnsi="宋体" w:eastAsia="仿宋_GB2312"/>
            <w:sz w:val="32"/>
            <w:szCs w:val="32"/>
            <w:shd w:val="clear" w:color="auto" w:fill="FFFFFF"/>
          </w:rPr>
          <w:t>于2021年9月30日前注册成立</w:t>
        </w:r>
      </w:ins>
      <w:ins w:id="104" w:author="陈微波" w:date="2024-10-08T18:04:21Z">
        <w:r>
          <w:rPr>
            <w:rFonts w:hint="eastAsia" w:ascii="仿宋_GB2312" w:hAnsi="宋体" w:eastAsia="仿宋_GB2312"/>
            <w:sz w:val="32"/>
            <w:szCs w:val="32"/>
            <w:shd w:val="clear" w:color="auto" w:fill="FFFFFF"/>
            <w:lang w:eastAsia="zh-CN"/>
          </w:rPr>
          <w:t>；</w:t>
        </w:r>
      </w:ins>
      <w:r>
        <w:rPr>
          <w:rFonts w:hint="eastAsia" w:ascii="仿宋_GB2312" w:hAnsi="Calibri" w:eastAsia="仿宋_GB2312" w:cs="Calibri"/>
          <w:sz w:val="32"/>
          <w:szCs w:val="32"/>
          <w:lang w:bidi="ar"/>
        </w:rPr>
        <w:t>新成立企业，其控股母公司符合前项规定且所属行业大类相同的，成立时间可以合并计算）；</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（三）申报单位生产经营正常，财务状况良好（未发生歇业、非正常停产、资产清算、控股权出售等情形），且未被列入严重失信主体名单（通过信用中国核查）；</w:t>
      </w:r>
    </w:p>
    <w:p>
      <w:pPr>
        <w:spacing w:after="0" w:line="560" w:lineRule="exact"/>
        <w:ind w:firstLine="640" w:firstLineChars="200"/>
        <w:rPr>
          <w:rFonts w:ascii="仿宋_GB2312" w:hAnsi="Times New Roman" w:eastAsia="仿宋_GB2312" w:cs="Times New Roman"/>
          <w:sz w:val="32"/>
          <w:szCs w:val="32"/>
        </w:rPr>
      </w:pPr>
      <w:r>
        <w:rPr>
          <w:rFonts w:hint="eastAsia" w:ascii="仿宋_GB2312" w:hAnsi="Calibri" w:eastAsia="仿宋_GB2312" w:cs="Calibri"/>
          <w:sz w:val="32"/>
          <w:szCs w:val="32"/>
          <w:lang w:bidi="ar"/>
        </w:rPr>
        <w:t>（四）</w:t>
      </w:r>
      <w:r>
        <w:rPr>
          <w:rFonts w:hint="eastAsia" w:ascii="仿宋_GB2312" w:hAnsi="Times New Roman" w:eastAsia="仿宋_GB2312" w:cs="Times New Roman"/>
          <w:sz w:val="32"/>
          <w:szCs w:val="32"/>
        </w:rPr>
        <w:t>项目实施地在深圳市内</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eastAsia="zh-Hans"/>
        </w:rPr>
        <w:t>活动在深圳举办</w:t>
      </w:r>
      <w:r>
        <w:rPr>
          <w:rFonts w:ascii="仿宋_GB2312" w:hAnsi="仿宋_GB2312" w:eastAsia="仿宋_GB2312" w:cs="仿宋_GB2312"/>
          <w:sz w:val="32"/>
          <w:szCs w:val="32"/>
          <w:shd w:val="clear" w:color="auto" w:fill="FFFFFF"/>
        </w:rPr>
        <w:t>）</w:t>
      </w:r>
      <w:r>
        <w:rPr>
          <w:rFonts w:hint="eastAsia" w:ascii="仿宋_GB2312" w:hAnsi="Times New Roman" w:eastAsia="仿宋_GB2312" w:cs="Times New Roman"/>
          <w:sz w:val="32"/>
          <w:szCs w:val="32"/>
        </w:rPr>
        <w:t>，项目实施地与申报情况一致，且项目已实施完毕；</w:t>
      </w:r>
    </w:p>
    <w:p>
      <w:pPr>
        <w:spacing w:after="0" w:line="560" w:lineRule="exact"/>
        <w:ind w:firstLine="640" w:firstLineChars="200"/>
        <w:rPr>
          <w:rFonts w:ascii="仿宋_GB2312" w:hAnsi="Calibri" w:eastAsia="仿宋_GB2312" w:cs="Calibri"/>
          <w:sz w:val="32"/>
          <w:szCs w:val="32"/>
          <w:lang w:bidi="ar"/>
        </w:rPr>
      </w:pPr>
      <w:r>
        <w:rPr>
          <w:rFonts w:hint="eastAsia" w:ascii="仿宋_GB2312" w:hAnsi="Calibri" w:eastAsia="仿宋_GB2312" w:cs="Calibri"/>
          <w:sz w:val="32"/>
          <w:szCs w:val="32"/>
          <w:lang w:bidi="ar"/>
        </w:rPr>
        <w:t>（五）申报单位与项目实施主体为同一主体;</w:t>
      </w:r>
    </w:p>
    <w:p>
      <w:pPr>
        <w:pStyle w:val="4"/>
        <w:keepNext w:val="0"/>
        <w:keepLines w:val="0"/>
        <w:tabs>
          <w:tab w:val="left" w:pos="1418"/>
        </w:tabs>
        <w:spacing w:before="0" w:after="0" w:line="560" w:lineRule="exact"/>
        <w:ind w:firstLine="640" w:firstLineChars="200"/>
        <w:rPr>
          <w:rFonts w:ascii="仿宋_GB2312" w:hAnsi="Times New Roman" w:eastAsia="仿宋_GB2312" w:cs="Times New Roman"/>
        </w:rPr>
      </w:pPr>
      <w:r>
        <w:rPr>
          <w:rFonts w:hint="eastAsia" w:ascii="仿宋_GB2312" w:hAnsi="Calibri" w:eastAsia="仿宋_GB2312" w:cs="Calibri"/>
          <w:b w:val="0"/>
          <w:bCs w:val="0"/>
          <w:lang w:bidi="ar"/>
        </w:rPr>
        <w:t>（六）项目所属产业不属于现行国家产业结构调整指导目录中的“淘汰类”和“限制类”</w:t>
      </w:r>
      <w:r>
        <w:rPr>
          <w:rFonts w:hint="eastAsia" w:ascii="仿宋_GB2312" w:hAnsi="宋体" w:eastAsia="仿宋_GB2312" w:cs="Times New Roman"/>
          <w:b w:val="0"/>
          <w:bCs w:val="0"/>
          <w:shd w:val="clear" w:color="auto" w:fill="FFFFFF"/>
        </w:rPr>
        <w:t>，且</w:t>
      </w:r>
      <w:r>
        <w:rPr>
          <w:rFonts w:hint="eastAsia" w:ascii="仿宋_GB2312" w:hAnsi="Times New Roman" w:eastAsia="仿宋_GB2312" w:cs="Times New Roman"/>
          <w:b w:val="0"/>
          <w:bCs w:val="0"/>
        </w:rPr>
        <w:t>不属于政府投资建设或购买服务的项目。</w:t>
      </w:r>
    </w:p>
    <w:p>
      <w:pPr>
        <w:pStyle w:val="2"/>
        <w:spacing w:after="0" w:line="560" w:lineRule="exact"/>
        <w:ind w:firstLine="643" w:firstLineChars="200"/>
        <w:rPr>
          <w:b/>
          <w:bCs/>
        </w:rPr>
      </w:pPr>
      <w:r>
        <w:rPr>
          <w:rFonts w:ascii="仿宋_GB2312" w:hAnsi="宋体" w:eastAsia="仿宋_GB2312"/>
          <w:b/>
          <w:bCs/>
          <w:kern w:val="0"/>
          <w:sz w:val="32"/>
          <w:szCs w:val="32"/>
        </w:rPr>
        <w:t>以上</w:t>
      </w:r>
      <w:r>
        <w:rPr>
          <w:rFonts w:hint="eastAsia" w:ascii="仿宋_GB2312" w:hAnsi="宋体" w:eastAsia="仿宋_GB2312"/>
          <w:b/>
          <w:bCs/>
          <w:kern w:val="0"/>
          <w:sz w:val="32"/>
          <w:szCs w:val="32"/>
        </w:rPr>
        <w:t>为限制性条件，有其中任何一项不符合要求的，不进行金额审计。</w:t>
      </w:r>
    </w:p>
    <w:p>
      <w:pPr>
        <w:pStyle w:val="4"/>
        <w:keepNext w:val="0"/>
        <w:keepLines w:val="0"/>
        <w:tabs>
          <w:tab w:val="left" w:pos="1418"/>
        </w:tabs>
        <w:spacing w:before="0" w:after="0" w:line="560" w:lineRule="exact"/>
        <w:ind w:firstLine="640" w:firstLineChars="200"/>
        <w:rPr>
          <w:rFonts w:hint="eastAsia" w:ascii="黑体" w:hAnsi="黑体" w:eastAsia="黑体"/>
          <w:b w:val="0"/>
        </w:rPr>
      </w:pPr>
      <w:r>
        <w:rPr>
          <w:rFonts w:hint="eastAsia" w:ascii="黑体" w:hAnsi="黑体" w:eastAsia="黑体"/>
          <w:b w:val="0"/>
          <w:lang w:eastAsia="zh-Hans"/>
        </w:rPr>
        <w:t>四</w:t>
      </w:r>
      <w:r>
        <w:rPr>
          <w:rFonts w:hint="eastAsia" w:ascii="黑体" w:hAnsi="黑体" w:eastAsia="黑体"/>
          <w:b w:val="0"/>
        </w:rPr>
        <w:t>、具体金额审计</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（一）资助标准</w:t>
      </w:r>
    </w:p>
    <w:p>
      <w:pPr>
        <w:pStyle w:val="13"/>
        <w:tabs>
          <w:tab w:val="left" w:pos="851"/>
          <w:tab w:val="left" w:pos="993"/>
        </w:tabs>
        <w:spacing w:after="0"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采取事后资助方式，</w:t>
      </w:r>
      <w:r>
        <w:rPr>
          <w:rFonts w:hint="eastAsia" w:ascii="仿宋_GB2312" w:hAnsi="宋体" w:eastAsia="仿宋_GB2312" w:cs="宋体"/>
          <w:kern w:val="0"/>
          <w:sz w:val="32"/>
          <w:szCs w:val="32"/>
        </w:rPr>
        <w:t>按照不超过项目审定总投入费用的20%予以资助，单个项目资助上限为500万元。</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（二）项目建设期</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w:t>
      </w:r>
      <w:r>
        <w:rPr>
          <w:rFonts w:hint="eastAsia" w:ascii="仿宋_GB2312" w:hAnsi="Calibri" w:eastAsia="仿宋_GB2312"/>
          <w:sz w:val="32"/>
          <w:szCs w:val="32"/>
        </w:rPr>
        <w:t>建设起止日期在</w:t>
      </w:r>
      <w:r>
        <w:rPr>
          <w:rFonts w:hint="eastAsia" w:ascii="仿宋_GB2312" w:hAnsi="宋体" w:eastAsia="仿宋_GB2312"/>
          <w:sz w:val="32"/>
          <w:szCs w:val="32"/>
          <w:shd w:val="clear" w:color="auto" w:fill="FFFFFF"/>
        </w:rPr>
        <w:t>2022年1月1日至2024年9月30日期间</w:t>
      </w:r>
      <w:r>
        <w:rPr>
          <w:rFonts w:hint="eastAsia" w:ascii="仿宋_GB2312" w:hAnsi="Calibri" w:eastAsia="仿宋_GB2312"/>
          <w:sz w:val="32"/>
          <w:szCs w:val="32"/>
        </w:rPr>
        <w:t>，且建设周期最长不超过2年</w:t>
      </w:r>
      <w:r>
        <w:rPr>
          <w:rFonts w:hint="eastAsia" w:ascii="仿宋_GB2312" w:hAnsi="仿宋_GB2312" w:eastAsia="仿宋_GB2312" w:cs="仿宋_GB2312"/>
          <w:sz w:val="32"/>
          <w:szCs w:val="32"/>
        </w:rPr>
        <w:t>。</w:t>
      </w:r>
    </w:p>
    <w:p>
      <w:pPr>
        <w:spacing w:after="0" w:line="560" w:lineRule="exact"/>
        <w:ind w:firstLine="640" w:firstLineChars="200"/>
      </w:pPr>
      <w:r>
        <w:rPr>
          <w:rFonts w:hint="eastAsia" w:ascii="仿宋_GB2312" w:hAnsi="仿宋_GB2312" w:eastAsia="仿宋_GB2312" w:cs="仿宋_GB2312"/>
          <w:sz w:val="32"/>
          <w:szCs w:val="32"/>
        </w:rPr>
        <w:t>2.项目投入合同签订日期（合同无时间的按实际购置时间确认）原则上应当在项目建设期内。其中，一次性购置完成的项目投入（如设备、软件）合同签订日期应当在项目建设期内；服务型项目投入（如软件租赁或运维）合同约定的服务期限在项目实施期内有效，则相关费用也可计入。</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（三）项目资助期</w:t>
      </w:r>
    </w:p>
    <w:p>
      <w:pPr>
        <w:spacing w:after="0"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1.项目资助期</w:t>
      </w:r>
      <w:r>
        <w:rPr>
          <w:rStyle w:val="11"/>
          <w:rFonts w:hint="eastAsia" w:ascii="仿宋_GB2312" w:hAnsi="宋体" w:eastAsia="仿宋_GB2312" w:cs="Arial"/>
          <w:b w:val="0"/>
          <w:kern w:val="0"/>
          <w:sz w:val="32"/>
          <w:szCs w:val="32"/>
        </w:rPr>
        <w:t>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w:t>
      </w:r>
    </w:p>
    <w:p>
      <w:pPr>
        <w:spacing w:after="0" w:line="560" w:lineRule="exact"/>
        <w:ind w:firstLine="640" w:firstLineChars="200"/>
        <w:rPr>
          <w:rFonts w:hint="eastAsia" w:ascii="仿宋_GB2312" w:hAnsi="仿宋_GB2312" w:eastAsia="仿宋_GB2312" w:cs="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以发票时间为准，发票时间应当在项目资助期内，超出期限的发票不予确认。</w:t>
      </w:r>
      <w:r>
        <w:rPr>
          <w:rFonts w:hint="eastAsia" w:ascii="仿宋_GB2312" w:eastAsia="仿宋_GB2312" w:cs="Calibri"/>
          <w:bCs/>
          <w:sz w:val="32"/>
          <w:szCs w:val="32"/>
        </w:rPr>
        <w:t>非进口设备以发票时间为准，进口设备以海关进口报关单时间为准。</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w:t>
      </w:r>
      <w:r>
        <w:rPr>
          <w:rFonts w:hint="eastAsia" w:ascii="楷体_GB2312" w:eastAsia="楷体_GB2312"/>
          <w:b w:val="0"/>
          <w:lang w:eastAsia="zh-Hans"/>
        </w:rPr>
        <w:t>四</w:t>
      </w:r>
      <w:r>
        <w:rPr>
          <w:rFonts w:hint="eastAsia" w:ascii="楷体_GB2312" w:eastAsia="楷体_GB2312"/>
          <w:b w:val="0"/>
        </w:rPr>
        <w:t>）项目资助费用范围</w:t>
      </w:r>
    </w:p>
    <w:p>
      <w:pPr>
        <w:widowControl/>
        <w:adjustRightInd w:val="0"/>
        <w:snapToGrid w:val="0"/>
        <w:spacing w:after="0"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项目总投入费用</w:t>
      </w:r>
      <w:r>
        <w:rPr>
          <w:rFonts w:hint="eastAsia" w:ascii="仿宋_GB2312" w:hAnsi="仿宋_GB2312" w:eastAsia="仿宋_GB2312" w:cs="仿宋_GB2312"/>
          <w:kern w:val="0"/>
          <w:sz w:val="32"/>
          <w:szCs w:val="32"/>
          <w:lang w:val="zh-CN"/>
        </w:rPr>
        <w:t>由与公共服务平台建设费用相关的</w:t>
      </w:r>
      <w:r>
        <w:rPr>
          <w:rFonts w:hint="eastAsia" w:ascii="仿宋_GB2312" w:hAnsi="仿宋_GB2312" w:eastAsia="仿宋_GB2312" w:cs="仿宋_GB2312"/>
          <w:sz w:val="32"/>
          <w:szCs w:val="32"/>
          <w:lang w:val="zh-CN"/>
        </w:rPr>
        <w:t>软硬件设备及工器具的购置和改造费用，云服务器的租赁费用，研究咨询、诊断评价、策划设计、培训辅导、人才培养、宣传展示，所必需的场地建设和改造费用等其他相关费用。</w:t>
      </w:r>
      <w:r>
        <w:rPr>
          <w:rFonts w:hint="eastAsia" w:ascii="仿宋_GB2312" w:hAnsi="仿宋_GB2312" w:eastAsia="仿宋_GB2312" w:cs="仿宋_GB2312"/>
          <w:sz w:val="32"/>
          <w:szCs w:val="32"/>
        </w:rPr>
        <w:t>其中：</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（1）软硬件设备及工器具的购置和改造费用：是指为了平台项目建设和运营而购买必要的设备、工具、器具等软硬件购置和改造费用。包括服务器、工作站、网络设备、专用工具等软硬件</w:t>
      </w:r>
      <w:r>
        <w:rPr>
          <w:rFonts w:hint="eastAsia" w:ascii="仿宋_GB2312" w:hAnsi="仿宋_GB2312" w:eastAsia="仿宋_GB2312" w:cs="仿宋_GB2312"/>
          <w:kern w:val="0"/>
          <w:sz w:val="32"/>
          <w:szCs w:val="32"/>
          <w:lang w:val="zh-CN"/>
        </w:rPr>
        <w:t>的购置、改造和租赁费</w:t>
      </w:r>
      <w:r>
        <w:rPr>
          <w:rFonts w:hint="eastAsia" w:ascii="仿宋_GB2312" w:hAnsi="仿宋_GB2312" w:eastAsia="仿宋_GB2312" w:cs="仿宋_GB2312"/>
          <w:sz w:val="32"/>
          <w:szCs w:val="32"/>
        </w:rPr>
        <w:t>。</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（2）云服务器的租赁费用：是指租用云服务商提供的云服务器资源的成本，包括按需使用的计算能力、存储空间、接入带宽等资源的费用；</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（3）研究咨询：是指平台市场趋势分析、用户需求调研、竞品技术分析等研究咨询活动涉及的专家聘请费用及第三方机构服务费用；</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（4）诊断评价：是指平台针对财务、资产管理、合法性等方面进行各类检查、审计以及开展各类资质、奖项和荣誉认定等诊断评价活动涉及的专家聘请费用及第三方机构服务费用；</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（5）策划设计：是指平台进行战略规划、内容创作、原型设计、用户体验设计、视觉设计等等策划设计活动涉及的专家聘请费用及第三方机构服务费用；</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（6）培训辅导：是指平台面向自有运营人员提升人员知识、技能和职业素养等培训辅导活动涉及的培训场地租赁费用、专家聘请费用或培训机构服务费用；</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（7）人才培养：是指平台面向自有运营人通过系统化的教育和训练，提升员工的职业技能、知识水平和综合素质等人才培养活动涉及的专家聘请费用及第三方机构服务费用；</w:t>
      </w:r>
    </w:p>
    <w:p>
      <w:pPr>
        <w:pStyle w:val="5"/>
        <w:keepNext w:val="0"/>
        <w:keepLines w:val="0"/>
        <w:spacing w:before="0" w:after="0" w:line="560" w:lineRule="exact"/>
        <w:ind w:firstLine="640" w:firstLineChars="200"/>
        <w:jc w:val="left"/>
        <w:rPr>
          <w:rFonts w:hint="eastAsia" w:ascii="仿宋_GB2312" w:hAnsi="仿宋_GB2312" w:eastAsia="仿宋_GB2312" w:cs="仿宋_GB2312"/>
          <w:b w:val="0"/>
          <w:bCs w:val="0"/>
        </w:rPr>
      </w:pPr>
      <w:r>
        <w:rPr>
          <w:rFonts w:hint="eastAsia" w:ascii="仿宋_GB2312" w:hAnsi="仿宋_GB2312" w:eastAsia="仿宋_GB2312" w:cs="仿宋_GB2312"/>
          <w:b w:val="0"/>
          <w:bCs w:val="0"/>
        </w:rPr>
        <w:t>（8）宣传展示：是指平台通过各类渠道对外宣传研究与服务成果、展示平台服务内容和品牌形象等宣传展示活动涉及的品牌建设费用与广告费用</w:t>
      </w:r>
      <w:r>
        <w:rPr>
          <w:rFonts w:ascii="仿宋_GB2312" w:hAnsi="仿宋_GB2312" w:eastAsia="仿宋_GB2312" w:cs="仿宋_GB2312"/>
          <w:b w:val="0"/>
          <w:bCs w:val="0"/>
        </w:rPr>
        <w:t>；</w:t>
      </w:r>
    </w:p>
    <w:p>
      <w:pPr>
        <w:pStyle w:val="5"/>
        <w:keepNext w:val="0"/>
        <w:keepLines w:val="0"/>
        <w:spacing w:before="0" w:after="0" w:line="560" w:lineRule="exact"/>
        <w:ind w:firstLine="643" w:firstLineChars="200"/>
        <w:jc w:val="left"/>
        <w:rPr>
          <w:rFonts w:hint="eastAsia" w:ascii="仿宋_GB2312" w:hAnsi="仿宋_GB2312" w:eastAsia="仿宋_GB2312" w:cs="仿宋_GB2312"/>
          <w:b w:val="0"/>
          <w:bCs w:val="0"/>
        </w:rPr>
      </w:pPr>
      <w:r>
        <w:rPr>
          <w:rFonts w:ascii="仿宋_GB2312" w:hAnsi="仿宋_GB2312" w:eastAsia="仿宋_GB2312" w:cs="仿宋_GB2312"/>
        </w:rPr>
        <w:t>（9）</w:t>
      </w:r>
      <w:r>
        <w:rPr>
          <w:rFonts w:hint="eastAsia" w:ascii="仿宋_GB2312" w:hAnsi="仿宋_GB2312" w:eastAsia="仿宋_GB2312" w:cs="仿宋_GB2312"/>
          <w:b w:val="0"/>
          <w:bCs w:val="0"/>
        </w:rPr>
        <w:t>场地建设和改造：平台运营所需的场地</w:t>
      </w:r>
      <w:r>
        <w:rPr>
          <w:rFonts w:ascii="仿宋_GB2312" w:hAnsi="仿宋_GB2312" w:eastAsia="仿宋_GB2312" w:cs="仿宋_GB2312"/>
          <w:b w:val="0"/>
          <w:bCs w:val="0"/>
        </w:rPr>
        <w:t>租赁</w:t>
      </w:r>
      <w:r>
        <w:rPr>
          <w:rFonts w:hint="eastAsia" w:ascii="仿宋_GB2312" w:hAnsi="仿宋_GB2312" w:eastAsia="仿宋_GB2312" w:cs="仿宋_GB2312"/>
          <w:b w:val="0"/>
          <w:bCs w:val="0"/>
        </w:rPr>
        <w:t>、装修</w:t>
      </w:r>
      <w:r>
        <w:rPr>
          <w:rFonts w:ascii="仿宋_GB2312" w:hAnsi="仿宋_GB2312" w:eastAsia="仿宋_GB2312" w:cs="仿宋_GB2312"/>
          <w:b w:val="0"/>
          <w:bCs w:val="0"/>
        </w:rPr>
        <w:t>改造</w:t>
      </w:r>
      <w:r>
        <w:rPr>
          <w:rFonts w:hint="eastAsia" w:ascii="仿宋_GB2312" w:hAnsi="仿宋_GB2312" w:eastAsia="仿宋_GB2312" w:cs="仿宋_GB2312"/>
          <w:b w:val="0"/>
          <w:bCs w:val="0"/>
        </w:rPr>
        <w:t>等方面费用</w:t>
      </w:r>
      <w:r>
        <w:rPr>
          <w:rFonts w:ascii="仿宋_GB2312" w:hAnsi="仿宋_GB2312" w:eastAsia="仿宋_GB2312" w:cs="仿宋_GB2312"/>
          <w:b w:val="0"/>
          <w:bCs w:val="0"/>
        </w:rPr>
        <w:t>。</w:t>
      </w:r>
    </w:p>
    <w:p>
      <w:pPr>
        <w:pStyle w:val="5"/>
        <w:keepNext w:val="0"/>
        <w:keepLines w:val="0"/>
        <w:spacing w:before="0" w:after="0" w:line="560" w:lineRule="exact"/>
        <w:ind w:firstLine="640" w:firstLineChars="200"/>
        <w:jc w:val="left"/>
        <w:rPr>
          <w:rFonts w:ascii="楷体_GB2312" w:eastAsia="楷体_GB2312"/>
          <w:b w:val="0"/>
          <w:lang w:eastAsia="zh-Hans"/>
        </w:rPr>
      </w:pPr>
      <w:r>
        <w:rPr>
          <w:rFonts w:hint="eastAsia" w:ascii="楷体_GB2312" w:eastAsia="楷体_GB2312"/>
          <w:b w:val="0"/>
        </w:rPr>
        <w:t>（</w:t>
      </w:r>
      <w:r>
        <w:rPr>
          <w:rFonts w:hint="eastAsia" w:ascii="楷体_GB2312" w:eastAsia="楷体_GB2312"/>
          <w:b w:val="0"/>
          <w:lang w:eastAsia="zh-Hans"/>
        </w:rPr>
        <w:t>五</w:t>
      </w:r>
      <w:r>
        <w:rPr>
          <w:rFonts w:hint="eastAsia" w:ascii="楷体_GB2312" w:eastAsia="楷体_GB2312"/>
          <w:b w:val="0"/>
        </w:rPr>
        <w:t>）</w:t>
      </w:r>
      <w:r>
        <w:rPr>
          <w:rFonts w:hint="eastAsia" w:ascii="楷体_GB2312" w:eastAsia="楷体_GB2312"/>
          <w:b w:val="0"/>
          <w:lang w:eastAsia="zh-Hans"/>
        </w:rPr>
        <w:t>项目</w:t>
      </w:r>
      <w:r>
        <w:rPr>
          <w:rFonts w:hint="eastAsia" w:ascii="楷体_GB2312" w:eastAsia="楷体_GB2312"/>
          <w:b w:val="0"/>
        </w:rPr>
        <w:t>投资</w:t>
      </w:r>
      <w:r>
        <w:rPr>
          <w:rFonts w:hint="eastAsia" w:ascii="楷体_GB2312" w:eastAsia="楷体_GB2312"/>
          <w:b w:val="0"/>
          <w:lang w:eastAsia="zh-Hans"/>
        </w:rPr>
        <w:t>总额</w:t>
      </w:r>
    </w:p>
    <w:p>
      <w:pPr>
        <w:autoSpaceDE w:val="0"/>
        <w:spacing w:after="0"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1.项目投入总额</w:t>
      </w:r>
      <w:r>
        <w:rPr>
          <w:rFonts w:hint="eastAsia" w:ascii="仿宋_GB2312" w:eastAsia="仿宋_GB2312"/>
          <w:b/>
          <w:bCs/>
          <w:sz w:val="32"/>
          <w:szCs w:val="32"/>
        </w:rPr>
        <w:t>确认：</w:t>
      </w:r>
      <w:r>
        <w:rPr>
          <w:rFonts w:hint="eastAsia" w:ascii="仿宋_GB2312" w:hAnsi="仿宋_GB2312" w:eastAsia="仿宋_GB2312" w:cs="仿宋_GB2312"/>
          <w:sz w:val="32"/>
          <w:szCs w:val="32"/>
          <w:shd w:val="clear" w:color="auto" w:fill="FFFFFF"/>
        </w:rPr>
        <w:t>指扣除可抵扣、可减免税款后的相关支出费用，以有正规发票且相关款项实际已支付为依据。项目单位取得的增值税专用发票，可抵扣、可减免税额不论是否发生实质抵扣或减免，均予以剔除，不计入项目投资总额。</w:t>
      </w:r>
    </w:p>
    <w:p>
      <w:pPr>
        <w:pStyle w:val="5"/>
        <w:keepNext w:val="0"/>
        <w:keepLines w:val="0"/>
        <w:spacing w:before="0" w:after="0" w:line="560" w:lineRule="exact"/>
        <w:ind w:firstLine="643" w:firstLineChars="200"/>
        <w:jc w:val="left"/>
        <w:rPr>
          <w:rFonts w:hint="eastAsia" w:ascii="仿宋_GB2312" w:hAnsi="仿宋_GB2312" w:eastAsia="仿宋_GB2312" w:cs="仿宋_GB2312"/>
          <w:kern w:val="0"/>
          <w:lang w:val="zh-CN"/>
        </w:rPr>
      </w:pPr>
      <w:r>
        <w:rPr>
          <w:rFonts w:hint="eastAsia" w:ascii="仿宋_GB2312" w:hAnsi="??" w:eastAsia="仿宋_GB2312" w:cs="仿宋_GB2312"/>
          <w:lang w:bidi="ar"/>
        </w:rPr>
        <w:t>2.项目投入总额</w:t>
      </w:r>
      <w:r>
        <w:rPr>
          <w:rFonts w:hint="eastAsia" w:ascii="仿宋_GB2312" w:eastAsia="仿宋_GB2312"/>
        </w:rPr>
        <w:t>门槛条件</w:t>
      </w:r>
      <w:r>
        <w:rPr>
          <w:rFonts w:hint="eastAsia" w:ascii="仿宋_GB2312" w:eastAsia="仿宋_GB2312"/>
          <w:lang w:eastAsia="zh-Hans"/>
        </w:rPr>
        <w:t>确认</w:t>
      </w:r>
      <w:r>
        <w:rPr>
          <w:rFonts w:hint="eastAsia" w:ascii="仿宋_GB2312" w:eastAsia="仿宋_GB2312"/>
        </w:rPr>
        <w:t>：</w:t>
      </w:r>
      <w:r>
        <w:rPr>
          <w:rFonts w:hint="eastAsia" w:ascii="仿宋_GB2312" w:eastAsia="仿宋_GB2312"/>
          <w:b w:val="0"/>
          <w:bCs w:val="0"/>
        </w:rPr>
        <w:t>经审计后</w:t>
      </w:r>
      <w:r>
        <w:rPr>
          <w:rFonts w:ascii="仿宋_GB2312" w:eastAsia="仿宋_GB2312"/>
          <w:b w:val="0"/>
          <w:bCs w:val="0"/>
        </w:rPr>
        <w:t>，</w:t>
      </w:r>
      <w:r>
        <w:rPr>
          <w:rFonts w:hint="eastAsia" w:ascii="仿宋_GB2312" w:eastAsia="仿宋_GB2312"/>
          <w:b w:val="0"/>
          <w:bCs w:val="0"/>
          <w:lang w:eastAsia="zh-Hans"/>
        </w:rPr>
        <w:t>计入资助</w:t>
      </w:r>
      <w:r>
        <w:rPr>
          <w:rFonts w:hint="eastAsia" w:ascii="仿宋_GB2312" w:eastAsia="仿宋_GB2312"/>
          <w:b w:val="0"/>
          <w:bCs w:val="0"/>
        </w:rPr>
        <w:t>的项目投资总额均应不低于</w:t>
      </w:r>
      <w:r>
        <w:rPr>
          <w:rFonts w:ascii="仿宋_GB2312" w:eastAsia="仿宋_GB2312"/>
          <w:b w:val="0"/>
          <w:bCs w:val="0"/>
        </w:rPr>
        <w:t>1</w:t>
      </w:r>
      <w:r>
        <w:rPr>
          <w:rFonts w:hint="eastAsia" w:ascii="仿宋_GB2312" w:eastAsia="仿宋_GB2312"/>
          <w:b w:val="0"/>
          <w:bCs w:val="0"/>
        </w:rPr>
        <w:t>00万元，</w:t>
      </w:r>
      <w:r>
        <w:rPr>
          <w:rFonts w:hint="eastAsia" w:ascii="仿宋_GB2312" w:eastAsia="仿宋_GB2312"/>
          <w:b w:val="0"/>
          <w:bCs w:val="0"/>
          <w:lang w:eastAsia="zh-Hans"/>
        </w:rPr>
        <w:t>不</w:t>
      </w:r>
      <w:r>
        <w:rPr>
          <w:rFonts w:hint="eastAsia" w:ascii="仿宋_GB2312" w:eastAsia="仿宋_GB2312"/>
          <w:b w:val="0"/>
          <w:bCs w:val="0"/>
        </w:rPr>
        <w:t>符合的不予资助。</w:t>
      </w:r>
    </w:p>
    <w:p>
      <w:pPr>
        <w:pStyle w:val="5"/>
        <w:keepNext w:val="0"/>
        <w:keepLines w:val="0"/>
        <w:spacing w:before="0" w:after="0" w:line="560" w:lineRule="exact"/>
        <w:ind w:firstLine="640" w:firstLineChars="200"/>
        <w:jc w:val="left"/>
        <w:rPr>
          <w:rFonts w:ascii="楷体_GB2312" w:eastAsia="楷体_GB2312"/>
          <w:b w:val="0"/>
        </w:rPr>
      </w:pPr>
      <w:r>
        <w:rPr>
          <w:rFonts w:hint="eastAsia" w:ascii="楷体_GB2312" w:eastAsia="楷体_GB2312"/>
          <w:b w:val="0"/>
        </w:rPr>
        <w:t>（六）审计要点</w:t>
      </w:r>
    </w:p>
    <w:p>
      <w:pPr>
        <w:spacing w:after="0" w:line="560" w:lineRule="exact"/>
        <w:ind w:firstLine="643" w:firstLineChars="200"/>
        <w:rPr>
          <w:rFonts w:ascii="仿宋_GB2312" w:eastAsia="仿宋_GB2312" w:cs="Calibri"/>
          <w:bCs/>
          <w:sz w:val="32"/>
          <w:szCs w:val="32"/>
        </w:rPr>
      </w:pPr>
      <w:r>
        <w:rPr>
          <w:rFonts w:hint="eastAsia" w:ascii="仿宋_GB2312" w:hAnsi="仿宋" w:eastAsia="仿宋_GB2312"/>
          <w:b/>
          <w:bCs/>
          <w:sz w:val="32"/>
          <w:szCs w:val="32"/>
        </w:rPr>
        <w:t>1.审计范围确认</w:t>
      </w:r>
      <w:r>
        <w:rPr>
          <w:rFonts w:hint="eastAsia" w:ascii="仿宋_GB2312" w:eastAsia="仿宋_GB2312" w:cs="Calibri"/>
          <w:b/>
          <w:bCs/>
          <w:sz w:val="32"/>
          <w:szCs w:val="32"/>
          <w:lang w:bidi="ar"/>
        </w:rPr>
        <w:t>。</w:t>
      </w:r>
      <w:r>
        <w:rPr>
          <w:rFonts w:ascii="仿宋_GB2312" w:eastAsia="仿宋_GB2312" w:cs="Calibri"/>
          <w:bCs/>
          <w:sz w:val="32"/>
          <w:szCs w:val="32"/>
        </w:rPr>
        <w:t>审计时应先确认项目申报单位提供的被审计资料信息是否与项目申请书中填写的项目费用清单一致（不得自行增减），</w:t>
      </w:r>
      <w:r>
        <w:rPr>
          <w:rFonts w:hint="eastAsia" w:ascii="仿宋_GB2312" w:eastAsia="仿宋_GB2312" w:cs="Calibri"/>
          <w:bCs/>
          <w:sz w:val="32"/>
          <w:szCs w:val="32"/>
        </w:rPr>
        <w:t>再按照项目申请书中填报的项目建设费用清单进行盘点审核，申报</w:t>
      </w:r>
      <w:r>
        <w:rPr>
          <w:rFonts w:ascii="仿宋_GB2312" w:eastAsia="仿宋_GB2312" w:cs="Calibri"/>
          <w:bCs/>
          <w:sz w:val="32"/>
          <w:szCs w:val="32"/>
        </w:rPr>
        <w:t>清单以外的不计入审计</w:t>
      </w:r>
      <w:r>
        <w:rPr>
          <w:rFonts w:hint="eastAsia" w:ascii="仿宋_GB2312" w:eastAsia="仿宋_GB2312" w:cs="Calibri"/>
          <w:bCs/>
          <w:sz w:val="32"/>
          <w:szCs w:val="32"/>
        </w:rPr>
        <w:t>范畴。</w:t>
      </w:r>
      <w:r>
        <w:rPr>
          <w:rFonts w:hint="eastAsia" w:ascii="仿宋_GB2312" w:eastAsia="仿宋_GB2312"/>
          <w:sz w:val="32"/>
          <w:szCs w:val="32"/>
        </w:rPr>
        <w:t>如清单中已填报的项目支出，申报单位将金额、发票号、设备型号等填报错误的，应根据实际核实情况予以修正并备注（审计报告中应为实际予以确认的内容而非申报的错误内容）</w:t>
      </w:r>
      <w:r>
        <w:rPr>
          <w:rFonts w:hint="eastAsia" w:ascii="仿宋_GB2312" w:hAnsi="宋体" w:eastAsia="仿宋_GB2312" w:cs="宋体"/>
          <w:kern w:val="0"/>
          <w:sz w:val="32"/>
          <w:szCs w:val="32"/>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2.一致性确认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项目</w:t>
      </w:r>
      <w:r>
        <w:rPr>
          <w:rFonts w:hint="eastAsia" w:ascii="仿宋_GB2312" w:eastAsia="仿宋_GB2312"/>
          <w:sz w:val="32"/>
          <w:szCs w:val="32"/>
        </w:rPr>
        <w:t>申报单位与项目实施单位应为</w:t>
      </w:r>
      <w:r>
        <w:rPr>
          <w:rFonts w:hint="eastAsia" w:ascii="仿宋_GB2312" w:hAnsi="Calibri" w:eastAsia="仿宋_GB2312" w:cs="Times New Roman"/>
          <w:sz w:val="32"/>
          <w:szCs w:val="32"/>
        </w:rPr>
        <w:t>同一主体</w:t>
      </w:r>
      <w:r>
        <w:rPr>
          <w:rFonts w:hint="eastAsia" w:ascii="仿宋_GB2312" w:eastAsia="仿宋_GB2312"/>
          <w:sz w:val="32"/>
          <w:szCs w:val="32"/>
        </w:rPr>
        <w:t>；</w:t>
      </w:r>
      <w:r>
        <w:rPr>
          <w:rFonts w:ascii="仿宋_GB2312" w:eastAsia="仿宋_GB2312" w:cs="Calibri"/>
          <w:bCs/>
          <w:sz w:val="32"/>
          <w:szCs w:val="32"/>
        </w:rPr>
        <w:t>项目</w:t>
      </w:r>
      <w:r>
        <w:rPr>
          <w:rFonts w:hint="eastAsia" w:ascii="仿宋_GB2312" w:eastAsia="仿宋_GB2312" w:cs="Calibri"/>
          <w:bCs/>
          <w:sz w:val="32"/>
          <w:szCs w:val="32"/>
        </w:rPr>
        <w:t>建设</w:t>
      </w:r>
      <w:r>
        <w:rPr>
          <w:rFonts w:ascii="仿宋_GB2312" w:eastAsia="仿宋_GB2312" w:cs="Calibri"/>
          <w:bCs/>
          <w:sz w:val="32"/>
          <w:szCs w:val="32"/>
        </w:rPr>
        <w:t>费用清单</w:t>
      </w:r>
      <w:r>
        <w:rPr>
          <w:rFonts w:hint="eastAsia" w:ascii="仿宋_GB2312" w:hAnsi="宋体" w:eastAsia="仿宋_GB2312" w:cs="宋体"/>
          <w:kern w:val="0"/>
          <w:sz w:val="32"/>
          <w:szCs w:val="32"/>
        </w:rPr>
        <w:t>中所列相关投入原则上应</w:t>
      </w:r>
      <w:r>
        <w:rPr>
          <w:rFonts w:hint="eastAsia" w:ascii="仿宋_GB2312" w:eastAsia="仿宋_GB2312" w:cs="Calibri"/>
          <w:sz w:val="32"/>
          <w:szCs w:val="32"/>
          <w:lang w:bidi="ar"/>
        </w:rPr>
        <w:t>由项目</w:t>
      </w:r>
      <w:r>
        <w:rPr>
          <w:rFonts w:hint="eastAsia" w:ascii="仿宋_GB2312" w:eastAsia="仿宋_GB2312"/>
          <w:sz w:val="32"/>
          <w:szCs w:val="32"/>
        </w:rPr>
        <w:t>申报</w:t>
      </w:r>
      <w:r>
        <w:rPr>
          <w:rFonts w:hint="eastAsia" w:ascii="仿宋_GB2312" w:eastAsia="仿宋_GB2312" w:cs="Calibri"/>
          <w:sz w:val="32"/>
          <w:szCs w:val="32"/>
          <w:lang w:bidi="ar"/>
        </w:rPr>
        <w:t>单位直接采购，采购合同上的采购单位、发票单位、实际付款单位（投资主体）与申报单位的名称必须一致，且应</w:t>
      </w:r>
      <w:r>
        <w:rPr>
          <w:rFonts w:hint="eastAsia" w:ascii="仿宋_GB2312" w:hAnsi="宋体" w:eastAsia="仿宋_GB2312" w:cs="宋体"/>
          <w:kern w:val="0"/>
          <w:sz w:val="32"/>
          <w:szCs w:val="32"/>
        </w:rPr>
        <w:t>为项目申报单位自用，即</w:t>
      </w:r>
      <w:r>
        <w:rPr>
          <w:rFonts w:hint="eastAsia" w:ascii="仿宋_GB2312" w:eastAsia="仿宋_GB2312"/>
          <w:sz w:val="32"/>
          <w:szCs w:val="32"/>
        </w:rPr>
        <w:t>使用</w:t>
      </w:r>
      <w:r>
        <w:rPr>
          <w:rFonts w:hint="eastAsia" w:ascii="仿宋_GB2312" w:eastAsia="仿宋_GB2312" w:cs="Calibri"/>
          <w:sz w:val="32"/>
          <w:szCs w:val="32"/>
          <w:lang w:bidi="ar"/>
        </w:rPr>
        <w:t>单位</w:t>
      </w:r>
      <w:r>
        <w:rPr>
          <w:rFonts w:hint="eastAsia" w:ascii="仿宋_GB2312" w:eastAsia="仿宋_GB2312"/>
          <w:sz w:val="32"/>
          <w:szCs w:val="32"/>
        </w:rPr>
        <w:t>与申报</w:t>
      </w:r>
      <w:r>
        <w:rPr>
          <w:rFonts w:hint="eastAsia" w:ascii="仿宋_GB2312" w:eastAsia="仿宋_GB2312" w:cs="Calibri"/>
          <w:sz w:val="32"/>
          <w:szCs w:val="32"/>
          <w:lang w:bidi="ar"/>
        </w:rPr>
        <w:t>单位</w:t>
      </w:r>
      <w:r>
        <w:rPr>
          <w:rFonts w:hint="eastAsia" w:ascii="仿宋_GB2312" w:eastAsia="仿宋_GB2312"/>
          <w:sz w:val="32"/>
          <w:szCs w:val="32"/>
        </w:rPr>
        <w:t>一致</w:t>
      </w:r>
      <w:r>
        <w:rPr>
          <w:rFonts w:hint="eastAsia" w:ascii="仿宋_GB2312" w:eastAsia="仿宋_GB2312" w:cs="Calibri"/>
          <w:sz w:val="32"/>
          <w:szCs w:val="32"/>
          <w:lang w:bidi="ar"/>
        </w:rPr>
        <w:t>。</w:t>
      </w:r>
    </w:p>
    <w:p>
      <w:pPr>
        <w:spacing w:after="0" w:line="560" w:lineRule="exact"/>
        <w:ind w:firstLine="643" w:firstLineChars="200"/>
        <w:rPr>
          <w:rFonts w:ascii="仿宋_GB2312" w:eastAsia="仿宋_GB2312" w:cs="Calibri"/>
          <w:sz w:val="32"/>
          <w:szCs w:val="32"/>
          <w:lang w:bidi="ar"/>
        </w:rPr>
      </w:pPr>
      <w:r>
        <w:rPr>
          <w:rFonts w:hint="eastAsia" w:ascii="仿宋_GB2312" w:hAnsi="宋体" w:eastAsia="仿宋_GB2312" w:cs="宋体"/>
          <w:b/>
          <w:bCs/>
          <w:kern w:val="0"/>
          <w:sz w:val="32"/>
          <w:szCs w:val="32"/>
        </w:rPr>
        <w:t>3.真实性确认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严格按照企业会计准则，在对企业原始证据进行审核的同时，必须对项目申报的设备等进行现场盘点核对，保证项目投资的真实性、完整性和有效性。</w:t>
      </w:r>
    </w:p>
    <w:p>
      <w:pPr>
        <w:spacing w:after="0"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4.关联性确认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rPr>
        <w:t>项目建设费用清单中所列相关投入应与所申报项目具备关联性，</w:t>
      </w:r>
      <w:r>
        <w:rPr>
          <w:rFonts w:hint="eastAsia" w:ascii="仿宋_GB2312" w:hAnsi="宋体" w:eastAsia="仿宋_GB2312" w:cs="仿宋_GB2312"/>
          <w:kern w:val="0"/>
          <w:sz w:val="32"/>
          <w:szCs w:val="32"/>
          <w:lang w:bidi="ar"/>
        </w:rPr>
        <w:t>与申报项目</w:t>
      </w:r>
      <w:r>
        <w:rPr>
          <w:rFonts w:hint="eastAsia" w:ascii="仿宋_GB2312" w:eastAsia="仿宋_GB2312" w:cs="Calibri"/>
          <w:sz w:val="32"/>
          <w:szCs w:val="32"/>
          <w:lang w:bidi="ar"/>
        </w:rPr>
        <w:t>的</w:t>
      </w:r>
      <w:r>
        <w:rPr>
          <w:rFonts w:hint="eastAsia" w:ascii="仿宋_GB2312" w:hAnsi="宋体" w:eastAsia="仿宋_GB2312" w:cs="宋体"/>
          <w:kern w:val="0"/>
          <w:sz w:val="32"/>
          <w:szCs w:val="32"/>
        </w:rPr>
        <w:t>建设内容及提高</w:t>
      </w:r>
      <w:r>
        <w:rPr>
          <w:rFonts w:hint="eastAsia" w:ascii="仿宋_GB2312" w:eastAsia="仿宋_GB2312" w:cs="Calibri"/>
          <w:sz w:val="32"/>
          <w:szCs w:val="32"/>
          <w:lang w:bidi="ar"/>
        </w:rPr>
        <w:t>企业生产效率、生产能力等</w:t>
      </w:r>
      <w:r>
        <w:rPr>
          <w:rFonts w:hint="eastAsia" w:ascii="仿宋_GB2312" w:hAnsi="宋体" w:eastAsia="仿宋_GB2312" w:cs="宋体"/>
          <w:kern w:val="0"/>
          <w:sz w:val="32"/>
          <w:szCs w:val="32"/>
        </w:rPr>
        <w:t>目标具有</w:t>
      </w:r>
      <w:r>
        <w:rPr>
          <w:rFonts w:hint="eastAsia" w:ascii="仿宋_GB2312" w:eastAsia="仿宋_GB2312" w:cs="Calibri"/>
          <w:sz w:val="32"/>
          <w:szCs w:val="32"/>
          <w:lang w:bidi="ar"/>
        </w:rPr>
        <w:t>直接关系</w:t>
      </w:r>
      <w:r>
        <w:rPr>
          <w:rFonts w:hint="eastAsia" w:ascii="仿宋_GB2312" w:hAnsi="宋体" w:eastAsia="仿宋_GB2312" w:cs="宋体"/>
          <w:kern w:val="0"/>
          <w:sz w:val="32"/>
          <w:szCs w:val="32"/>
        </w:rPr>
        <w:t>。</w:t>
      </w:r>
    </w:p>
    <w:p>
      <w:pPr>
        <w:spacing w:line="560" w:lineRule="exact"/>
        <w:ind w:firstLine="643" w:firstLineChars="200"/>
        <w:rPr>
          <w:rFonts w:hint="eastAsia" w:ascii="仿宋_GB2312" w:hAnsi="宋体" w:eastAsia="仿宋_GB2312" w:cs="宋体"/>
          <w:kern w:val="0"/>
          <w:sz w:val="32"/>
          <w:szCs w:val="32"/>
        </w:rPr>
      </w:pPr>
      <w:r>
        <w:rPr>
          <w:rFonts w:hint="eastAsia" w:ascii="仿宋_GB2312" w:eastAsia="仿宋_GB2312" w:cs="Calibri"/>
          <w:b/>
          <w:bCs/>
          <w:sz w:val="32"/>
          <w:szCs w:val="32"/>
          <w:lang w:bidi="ar"/>
        </w:rPr>
        <w:t>5.价值评估公允性</w:t>
      </w:r>
      <w:r>
        <w:rPr>
          <w:rFonts w:hint="eastAsia" w:ascii="仿宋_GB2312" w:hAnsi="宋体" w:eastAsia="仿宋_GB2312" w:cs="宋体"/>
          <w:b/>
          <w:bCs/>
          <w:kern w:val="0"/>
          <w:sz w:val="32"/>
          <w:szCs w:val="32"/>
        </w:rPr>
        <w:t>确认</w:t>
      </w:r>
      <w:r>
        <w:rPr>
          <w:rFonts w:hint="eastAsia" w:ascii="仿宋_GB2312" w:eastAsia="仿宋_GB2312" w:cs="Calibri"/>
          <w:b/>
          <w:bCs/>
          <w:sz w:val="32"/>
          <w:szCs w:val="32"/>
          <w:lang w:bidi="ar"/>
        </w:rPr>
        <w:t>。</w:t>
      </w:r>
      <w:r>
        <w:rPr>
          <w:rFonts w:hint="eastAsia" w:ascii="仿宋_GB2312" w:eastAsia="仿宋_GB2312" w:cs="Calibri"/>
          <w:sz w:val="32"/>
          <w:szCs w:val="32"/>
          <w:lang w:bidi="ar"/>
        </w:rPr>
        <w:t>投资企业与私人间的投资往来（以股东出资方式购置设备），或者企业集团内控股企业的分拆投资，控股企业与参股企业、母子公司间的关联交易等形成的固定资产投资（如是二手设备，应同时满足相关条件），应严格申报单位为唯一企业法人单位。应要求申报单位提供投资价值额的公允性证明、设备评估报告等，在能够明确判定投资公允性的前提下提出审计意见</w:t>
      </w:r>
      <w:r>
        <w:rPr>
          <w:rFonts w:hint="eastAsia" w:ascii="仿宋_GB2312" w:eastAsia="仿宋_GB2312"/>
          <w:sz w:val="32"/>
          <w:szCs w:val="32"/>
        </w:rPr>
        <w:t>。</w:t>
      </w:r>
    </w:p>
    <w:p>
      <w:pPr>
        <w:pStyle w:val="13"/>
        <w:spacing w:line="560" w:lineRule="exact"/>
        <w:ind w:firstLine="643"/>
        <w:rPr>
          <w:rFonts w:hint="eastAsia" w:ascii="仿宋_GB2312" w:hAnsi="宋体" w:eastAsia="仿宋_GB2312" w:cs="宋体"/>
          <w:kern w:val="0"/>
          <w:sz w:val="32"/>
          <w:szCs w:val="32"/>
        </w:rPr>
      </w:pPr>
      <w:r>
        <w:rPr>
          <w:rFonts w:hint="eastAsia" w:ascii="仿宋_GB2312" w:hAnsi="宋体" w:eastAsia="仿宋_GB2312" w:cs="宋体"/>
          <w:b/>
          <w:bCs/>
          <w:kern w:val="0"/>
          <w:sz w:val="32"/>
          <w:szCs w:val="32"/>
        </w:rPr>
        <w:t>6.会计科目确认</w:t>
      </w:r>
      <w:r>
        <w:rPr>
          <w:rFonts w:hint="eastAsia" w:ascii="仿宋_GB2312" w:eastAsia="仿宋_GB2312" w:cs="Calibri"/>
          <w:b/>
          <w:bCs/>
          <w:sz w:val="32"/>
          <w:szCs w:val="32"/>
          <w:lang w:bidi="ar"/>
        </w:rPr>
        <w:t>。</w:t>
      </w:r>
      <w:r>
        <w:rPr>
          <w:rFonts w:hint="eastAsia" w:ascii="仿宋_GB2312" w:hAnsi="宋体" w:eastAsia="仿宋_GB2312" w:cs="宋体"/>
          <w:kern w:val="0"/>
          <w:sz w:val="32"/>
          <w:szCs w:val="32"/>
          <w:lang w:bidi="ar"/>
        </w:rPr>
        <w:t>根据审计时该笔费用所计入的会计科目确认，不允许申报单位临时进行会计科目调整；但如项目申报单位填报</w:t>
      </w:r>
      <w:r>
        <w:rPr>
          <w:rFonts w:hint="eastAsia" w:ascii="仿宋_GB2312" w:hAnsi="宋体" w:eastAsia="仿宋_GB2312" w:cs="宋体"/>
          <w:kern w:val="0"/>
          <w:sz w:val="32"/>
          <w:szCs w:val="32"/>
        </w:rPr>
        <w:t>项目建设费用清单</w:t>
      </w:r>
      <w:r>
        <w:rPr>
          <w:rFonts w:hint="eastAsia" w:ascii="仿宋_GB2312" w:hAnsi="宋体" w:eastAsia="仿宋_GB2312" w:cs="宋体"/>
          <w:kern w:val="0"/>
          <w:sz w:val="32"/>
          <w:szCs w:val="32"/>
          <w:lang w:bidi="ar"/>
        </w:rPr>
        <w:t>时分类错误，可根据实际核实情况进行</w:t>
      </w:r>
      <w:r>
        <w:rPr>
          <w:rFonts w:hint="eastAsia" w:ascii="仿宋_GB2312" w:hAnsi="华文楷体" w:eastAsia="仿宋_GB2312"/>
          <w:sz w:val="32"/>
          <w:szCs w:val="32"/>
        </w:rPr>
        <w:t>费用类别</w:t>
      </w:r>
      <w:r>
        <w:rPr>
          <w:rFonts w:hint="eastAsia" w:ascii="仿宋_GB2312" w:hAnsi="宋体" w:eastAsia="仿宋_GB2312" w:cs="宋体"/>
          <w:kern w:val="0"/>
          <w:sz w:val="32"/>
          <w:szCs w:val="32"/>
          <w:lang w:bidi="ar"/>
        </w:rPr>
        <w:t>调整。</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7.凭据审查</w:t>
      </w:r>
      <w:r>
        <w:rPr>
          <w:rFonts w:hint="eastAsia" w:ascii="仿宋_GB2312" w:eastAsia="仿宋_GB2312" w:cs="Calibri"/>
          <w:b/>
          <w:bCs/>
          <w:sz w:val="32"/>
          <w:szCs w:val="32"/>
          <w:lang w:bidi="ar"/>
        </w:rPr>
        <w:t>。</w:t>
      </w:r>
      <w:r>
        <w:rPr>
          <w:rFonts w:hint="eastAsia" w:ascii="仿宋_GB2312" w:eastAsia="仿宋_GB2312" w:cs="Calibri"/>
          <w:bCs/>
          <w:sz w:val="32"/>
          <w:szCs w:val="32"/>
        </w:rPr>
        <w:t>审计机构应核查申报单位是否按照会计准则及时登记入账，凭证、发票、合同、银行回单等是否齐全。</w:t>
      </w:r>
      <w:r>
        <w:rPr>
          <w:rFonts w:hint="eastAsia" w:ascii="仿宋_GB2312" w:eastAsia="仿宋_GB2312" w:cs="Calibri"/>
          <w:sz w:val="32"/>
          <w:szCs w:val="32"/>
          <w:lang w:bidi="ar"/>
        </w:rPr>
        <w:t>发票和付款时间应当在实施期内，期外不计入审计范畴。除进口设备外，项目支出需提供发票联；发票联质押在银行、设备租赁公司等其他机构的，可由企业短期借出，由审计机构加盖审验章、留存复印件再归还。</w:t>
      </w:r>
    </w:p>
    <w:p>
      <w:pPr>
        <w:pStyle w:val="13"/>
        <w:spacing w:line="560" w:lineRule="exact"/>
        <w:ind w:firstLine="643"/>
        <w:rPr>
          <w:rFonts w:ascii="仿宋_GB2312" w:eastAsia="仿宋_GB2312" w:cs="仿宋_GB2312"/>
          <w:sz w:val="32"/>
          <w:szCs w:val="32"/>
          <w:lang w:bidi="ar"/>
        </w:rPr>
      </w:pPr>
      <w:r>
        <w:rPr>
          <w:rFonts w:hint="eastAsia" w:ascii="仿宋_GB2312" w:hAnsi="??" w:eastAsia="仿宋_GB2312" w:cs="仿宋_GB2312"/>
          <w:b/>
          <w:sz w:val="32"/>
          <w:szCs w:val="32"/>
          <w:lang w:bidi="ar"/>
        </w:rPr>
        <w:t>8.项目资助期限界定。</w:t>
      </w:r>
      <w:r>
        <w:rPr>
          <w:rFonts w:hint="eastAsia" w:ascii="仿宋_GB2312" w:hAnsi="仿宋" w:eastAsia="仿宋_GB2312"/>
          <w:sz w:val="32"/>
          <w:szCs w:val="32"/>
        </w:rPr>
        <w:t>申报的项目建设期或实施期应当在申请指南规定的期限内，且发票时间和付款时间应当在申报的项目建设期或实施期内。</w:t>
      </w:r>
      <w:r>
        <w:rPr>
          <w:rStyle w:val="11"/>
          <w:rFonts w:hint="eastAsia" w:ascii="仿宋_GB2312" w:hAnsi="宋体" w:eastAsia="仿宋_GB2312" w:cs="Arial"/>
          <w:b w:val="0"/>
          <w:kern w:val="0"/>
          <w:sz w:val="32"/>
          <w:szCs w:val="32"/>
        </w:rPr>
        <w:t>项目资助期不</w:t>
      </w:r>
      <w:r>
        <w:rPr>
          <w:rFonts w:hint="eastAsia" w:ascii="仿宋_GB2312" w:eastAsia="仿宋_GB2312"/>
          <w:sz w:val="32"/>
          <w:szCs w:val="32"/>
        </w:rPr>
        <w:t>早于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起始日</w:t>
      </w:r>
      <w:r>
        <w:rPr>
          <w:rStyle w:val="11"/>
          <w:rFonts w:hint="eastAsia" w:ascii="仿宋_GB2312" w:hAnsi="宋体" w:eastAsia="仿宋_GB2312" w:cs="Arial"/>
          <w:b w:val="0"/>
          <w:kern w:val="0"/>
          <w:sz w:val="32"/>
          <w:szCs w:val="32"/>
        </w:rPr>
        <w:t>，</w:t>
      </w:r>
      <w:r>
        <w:rPr>
          <w:rFonts w:hint="eastAsia" w:ascii="仿宋_GB2312" w:eastAsia="仿宋_GB2312"/>
          <w:sz w:val="32"/>
          <w:szCs w:val="32"/>
        </w:rPr>
        <w:t>不晚于</w:t>
      </w:r>
      <w:r>
        <w:rPr>
          <w:rStyle w:val="11"/>
          <w:rFonts w:hint="eastAsia" w:ascii="仿宋_GB2312" w:hAnsi="宋体" w:eastAsia="仿宋_GB2312" w:cs="Arial"/>
          <w:b w:val="0"/>
          <w:kern w:val="0"/>
          <w:sz w:val="32"/>
          <w:szCs w:val="32"/>
        </w:rPr>
        <w:t>项目建设</w:t>
      </w:r>
      <w:r>
        <w:rPr>
          <w:rFonts w:hint="eastAsia" w:ascii="仿宋_GB2312" w:eastAsia="仿宋_GB2312"/>
          <w:sz w:val="32"/>
          <w:szCs w:val="32"/>
        </w:rPr>
        <w:t>终止日，即</w:t>
      </w:r>
      <w:r>
        <w:rPr>
          <w:rFonts w:hint="eastAsia" w:ascii="仿宋_GB2312" w:hAnsi="仿宋" w:eastAsia="仿宋_GB2312"/>
          <w:sz w:val="32"/>
          <w:szCs w:val="32"/>
        </w:rPr>
        <w:t>超出建设期或实施期的发票或付款，不予以确认（但合同中已明确的定金、质保金、预付款等除外）。其中，</w:t>
      </w:r>
      <w:r>
        <w:rPr>
          <w:rFonts w:hint="eastAsia" w:ascii="仿宋_GB2312" w:eastAsia="仿宋_GB2312" w:cs="Calibri"/>
          <w:sz w:val="32"/>
          <w:szCs w:val="32"/>
          <w:lang w:bidi="ar"/>
        </w:rPr>
        <w:t>进口设备和工器具以海关进口报关单申报</w:t>
      </w:r>
      <w:r>
        <w:rPr>
          <w:rFonts w:hint="eastAsia" w:ascii="仿宋_GB2312" w:eastAsia="仿宋_GB2312" w:cs="仿宋_GB2312"/>
          <w:sz w:val="32"/>
          <w:szCs w:val="32"/>
          <w:lang w:bidi="ar"/>
        </w:rPr>
        <w:t>日期为发票时间</w:t>
      </w:r>
      <w:r>
        <w:rPr>
          <w:rFonts w:hint="eastAsia" w:ascii="仿宋_GB2312" w:hAnsi="仿宋" w:eastAsia="仿宋_GB2312"/>
          <w:sz w:val="32"/>
          <w:szCs w:val="32"/>
        </w:rPr>
        <w:t>。</w:t>
      </w:r>
    </w:p>
    <w:p>
      <w:pPr>
        <w:autoSpaceDE w:val="0"/>
        <w:spacing w:line="560" w:lineRule="exact"/>
        <w:ind w:firstLine="643" w:firstLineChars="200"/>
        <w:jc w:val="left"/>
        <w:rPr>
          <w:rFonts w:ascii="仿宋_GB2312" w:eastAsia="仿宋_GB2312"/>
          <w:sz w:val="32"/>
          <w:szCs w:val="32"/>
        </w:rPr>
      </w:pPr>
      <w:r>
        <w:rPr>
          <w:rFonts w:hint="eastAsia" w:ascii="仿宋_GB2312" w:hAnsi="??" w:eastAsia="仿宋_GB2312" w:cs="仿宋_GB2312"/>
          <w:b/>
          <w:sz w:val="32"/>
          <w:szCs w:val="32"/>
          <w:lang w:bidi="ar"/>
        </w:rPr>
        <w:t>9.项目</w:t>
      </w:r>
      <w:r>
        <w:rPr>
          <w:rFonts w:hint="eastAsia" w:ascii="仿宋_GB2312" w:eastAsia="仿宋_GB2312"/>
          <w:b/>
          <w:bCs/>
          <w:sz w:val="32"/>
          <w:szCs w:val="32"/>
        </w:rPr>
        <w:t>投资审计金额确认。</w:t>
      </w:r>
      <w:r>
        <w:rPr>
          <w:rFonts w:hint="eastAsia" w:ascii="仿宋_GB2312" w:hAnsi="宋体" w:eastAsia="仿宋_GB2312" w:cs="宋体"/>
          <w:kern w:val="0"/>
          <w:sz w:val="32"/>
          <w:szCs w:val="32"/>
        </w:rPr>
        <w:t>以项目建设费用清单</w:t>
      </w:r>
      <w:r>
        <w:rPr>
          <w:rFonts w:hint="eastAsia" w:ascii="仿宋_GB2312" w:hAnsi="仿宋" w:eastAsia="仿宋_GB2312"/>
          <w:sz w:val="32"/>
          <w:szCs w:val="32"/>
        </w:rPr>
        <w:t>为审计范围，</w:t>
      </w:r>
      <w:r>
        <w:rPr>
          <w:rFonts w:hint="eastAsia" w:ascii="仿宋_GB2312" w:eastAsia="仿宋_GB2312"/>
          <w:sz w:val="32"/>
          <w:szCs w:val="32"/>
        </w:rPr>
        <w:t>项目投资审计金额是指扣除可抵扣、可减免税款后的投资建设费用和其他相关支出费用，以有正规发票且相关款项实际已支付为依据。</w:t>
      </w:r>
      <w:r>
        <w:rPr>
          <w:rFonts w:hint="eastAsia" w:ascii="仿宋_GB2312" w:hAnsi="仿宋_GB2312" w:eastAsia="仿宋_GB2312" w:cs="仿宋_GB2312"/>
          <w:sz w:val="32"/>
          <w:szCs w:val="32"/>
          <w:shd w:val="clear" w:color="auto" w:fill="FFFFFF"/>
        </w:rPr>
        <w:t>项目单位取得的增值税专用发票，可抵扣、</w:t>
      </w:r>
      <w:r>
        <w:rPr>
          <w:rFonts w:hint="eastAsia" w:ascii="仿宋_GB2312" w:eastAsia="仿宋_GB2312"/>
          <w:sz w:val="32"/>
          <w:szCs w:val="32"/>
        </w:rPr>
        <w:t>可减免</w:t>
      </w:r>
      <w:r>
        <w:rPr>
          <w:rFonts w:hint="eastAsia" w:ascii="仿宋_GB2312" w:hAnsi="仿宋_GB2312" w:eastAsia="仿宋_GB2312" w:cs="仿宋_GB2312"/>
          <w:sz w:val="32"/>
          <w:szCs w:val="32"/>
          <w:shd w:val="clear" w:color="auto" w:fill="FFFFFF"/>
        </w:rPr>
        <w:t>税额不论是否发生实质抵扣或减免，均予以剔除，不计入项目完成投资金额。</w:t>
      </w:r>
    </w:p>
    <w:p>
      <w:pPr>
        <w:spacing w:after="0" w:line="560" w:lineRule="exact"/>
        <w:ind w:firstLine="643" w:firstLineChars="200"/>
        <w:rPr>
          <w:rFonts w:ascii="仿宋_GB2312" w:eastAsia="仿宋_GB2312" w:cs="Calibri"/>
          <w:bCs/>
          <w:sz w:val="32"/>
          <w:szCs w:val="32"/>
        </w:rPr>
      </w:pPr>
      <w:r>
        <w:rPr>
          <w:rFonts w:hint="eastAsia" w:ascii="仿宋_GB2312" w:hAnsi="宋体" w:eastAsia="仿宋_GB2312" w:cs="宋体"/>
          <w:b/>
          <w:bCs/>
          <w:kern w:val="0"/>
          <w:sz w:val="32"/>
          <w:szCs w:val="32"/>
        </w:rPr>
        <w:t>10.支付方式界定</w:t>
      </w:r>
      <w:r>
        <w:rPr>
          <w:rFonts w:hint="eastAsia" w:ascii="仿宋_GB2312" w:eastAsia="仿宋_GB2312" w:cs="Calibri"/>
          <w:b/>
          <w:bCs/>
          <w:sz w:val="32"/>
          <w:szCs w:val="32"/>
          <w:lang w:bidi="ar"/>
        </w:rPr>
        <w:t>。</w:t>
      </w:r>
      <w:r>
        <w:rPr>
          <w:rFonts w:hint="eastAsia" w:ascii="仿宋_GB2312" w:eastAsia="仿宋_GB2312" w:cs="Calibri"/>
          <w:bCs/>
          <w:sz w:val="32"/>
          <w:szCs w:val="32"/>
        </w:rPr>
        <w:t>对于项目支出由集团、集团采购中心等第三方代为付款、收款的情形，需要在采购合同中有明确规定，且付款资金完备，否则一般不予确认。具体依据</w:t>
      </w:r>
      <w:r>
        <w:rPr>
          <w:rFonts w:ascii="仿宋_GB2312" w:eastAsia="仿宋_GB2312" w:cs="Calibri"/>
          <w:bCs/>
          <w:sz w:val="32"/>
          <w:szCs w:val="32"/>
        </w:rPr>
        <w:t>《市工业和信息化局专项资金项目专项审计通用原则和标准（2022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bCs/>
          <w:sz w:val="32"/>
          <w:szCs w:val="32"/>
        </w:rPr>
        <w:t>执行。</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11.</w:t>
      </w:r>
      <w:r>
        <w:rPr>
          <w:rFonts w:ascii="仿宋_GB2312" w:eastAsia="仿宋_GB2312" w:cs="Calibri"/>
          <w:b/>
          <w:sz w:val="32"/>
          <w:szCs w:val="32"/>
        </w:rPr>
        <w:t>借款费用</w:t>
      </w:r>
      <w:r>
        <w:rPr>
          <w:rFonts w:hint="eastAsia" w:ascii="仿宋_GB2312" w:eastAsia="仿宋_GB2312" w:cs="Calibri"/>
          <w:b/>
          <w:sz w:val="32"/>
          <w:szCs w:val="32"/>
        </w:rPr>
        <w:t>核算。</w:t>
      </w:r>
      <w:r>
        <w:rPr>
          <w:rFonts w:ascii="仿宋_GB2312" w:eastAsia="仿宋_GB2312" w:cs="Calibri"/>
          <w:bCs/>
          <w:sz w:val="32"/>
          <w:szCs w:val="32"/>
        </w:rPr>
        <w:t>因购买设备、改造设备等采用贷款形式实施的借款费用，符合资本化条件的且已按照要求进行会计核算的可纳入设备投资，贷款利率不得高于同期基准利率，但费用化、未纳入固定资产进行会计核算的不予确认</w:t>
      </w:r>
      <w:r>
        <w:rPr>
          <w:rFonts w:hint="eastAsia" w:ascii="仿宋_GB2312" w:eastAsia="仿宋_GB2312" w:cs="Calibri"/>
          <w:bCs/>
          <w:sz w:val="32"/>
          <w:szCs w:val="32"/>
        </w:rPr>
        <w:t>。</w:t>
      </w:r>
    </w:p>
    <w:p>
      <w:pPr>
        <w:spacing w:after="0" w:line="560" w:lineRule="exact"/>
        <w:ind w:firstLine="643" w:firstLineChars="200"/>
        <w:rPr>
          <w:rFonts w:ascii="仿宋_GB2312" w:eastAsia="仿宋_GB2312" w:cs="Calibri"/>
          <w:bCs/>
          <w:sz w:val="32"/>
          <w:szCs w:val="32"/>
        </w:rPr>
      </w:pPr>
      <w:r>
        <w:rPr>
          <w:rFonts w:hint="eastAsia" w:ascii="仿宋_GB2312" w:eastAsia="仿宋_GB2312" w:cs="Calibri"/>
          <w:b/>
          <w:sz w:val="32"/>
          <w:szCs w:val="32"/>
        </w:rPr>
        <w:t>12</w:t>
      </w:r>
      <w:r>
        <w:rPr>
          <w:rFonts w:ascii="仿宋_GB2312" w:eastAsia="仿宋_GB2312" w:cs="Calibri"/>
          <w:b/>
          <w:sz w:val="32"/>
          <w:szCs w:val="32"/>
        </w:rPr>
        <w:t>.</w:t>
      </w:r>
      <w:r>
        <w:rPr>
          <w:rFonts w:hint="eastAsia" w:ascii="仿宋_GB2312" w:eastAsia="仿宋_GB2312" w:cs="Calibri"/>
          <w:b/>
          <w:sz w:val="32"/>
          <w:szCs w:val="32"/>
        </w:rPr>
        <w:t>质保金。</w:t>
      </w:r>
      <w:r>
        <w:rPr>
          <w:rFonts w:ascii="仿宋_GB2312" w:eastAsia="仿宋_GB2312" w:cs="Calibri"/>
          <w:bCs/>
          <w:sz w:val="32"/>
          <w:szCs w:val="32"/>
        </w:rPr>
        <w:t>未支付金额如仅为因质量保障计划按合理比率</w:t>
      </w:r>
      <w:r>
        <w:rPr>
          <w:rFonts w:hint="eastAsia" w:ascii="仿宋_GB2312" w:eastAsia="仿宋_GB2312" w:cs="Calibri"/>
          <w:bCs/>
          <w:sz w:val="32"/>
          <w:szCs w:val="32"/>
        </w:rPr>
        <w:t>（10%及以内）</w:t>
      </w:r>
      <w:r>
        <w:rPr>
          <w:rFonts w:ascii="仿宋_GB2312" w:eastAsia="仿宋_GB2312" w:cs="Calibri"/>
          <w:bCs/>
          <w:sz w:val="32"/>
          <w:szCs w:val="32"/>
        </w:rPr>
        <w:t>计算的质保金，视同项目投入金额计算（如属分期付款而非质保金，不予确认）。</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13</w:t>
      </w:r>
      <w:r>
        <w:rPr>
          <w:rFonts w:ascii="仿宋_GB2312" w:eastAsia="仿宋_GB2312" w:cs="Calibri"/>
          <w:bCs/>
          <w:sz w:val="32"/>
          <w:szCs w:val="32"/>
        </w:rPr>
        <w:t>.对于未盘点到设备实物的支出或未投入使用的设备，不予以确认</w:t>
      </w:r>
      <w:r>
        <w:rPr>
          <w:rFonts w:hint="eastAsia" w:ascii="仿宋_GB2312" w:eastAsia="仿宋_GB2312" w:cs="Calibri"/>
          <w:bCs/>
          <w:sz w:val="32"/>
          <w:szCs w:val="32"/>
        </w:rPr>
        <w:t>。</w:t>
      </w:r>
      <w:r>
        <w:rPr>
          <w:rFonts w:hint="eastAsia" w:ascii="仿宋_GB2312" w:hAnsi="宋体" w:eastAsia="仿宋_GB2312" w:cs="宋体"/>
          <w:kern w:val="0"/>
          <w:sz w:val="32"/>
          <w:szCs w:val="32"/>
          <w:lang w:bidi="ar"/>
        </w:rPr>
        <w:t>原则上设备</w:t>
      </w:r>
      <w:r>
        <w:rPr>
          <w:rFonts w:hint="eastAsia" w:ascii="仿宋_GB2312" w:eastAsia="仿宋_GB2312" w:cs="Calibri"/>
          <w:sz w:val="32"/>
          <w:szCs w:val="32"/>
          <w:lang w:bidi="ar"/>
        </w:rPr>
        <w:t>应</w:t>
      </w:r>
      <w:r>
        <w:rPr>
          <w:rFonts w:hint="eastAsia" w:ascii="仿宋_GB2312" w:hAnsi="宋体" w:eastAsia="仿宋_GB2312" w:cs="宋体"/>
          <w:kern w:val="0"/>
          <w:sz w:val="32"/>
          <w:szCs w:val="32"/>
        </w:rPr>
        <w:t>放置在项目申报单位所属场地（关联公司也不予认可），</w:t>
      </w:r>
      <w:r>
        <w:rPr>
          <w:rFonts w:hint="eastAsia" w:ascii="仿宋_GB2312" w:eastAsia="仿宋_GB2312" w:cs="Calibri"/>
          <w:sz w:val="32"/>
          <w:szCs w:val="32"/>
          <w:lang w:bidi="ar"/>
        </w:rPr>
        <w:t>确因实际需要，设备放置在别处的，审计机构应根据申报单位提供的相关协议、设备转交协议等材料，确认与申报项目的关联性、真实性，以及设备的所有权依然归属于申报单位，审计机构在审计报告中要备注设备的实际使用方。</w:t>
      </w:r>
    </w:p>
    <w:p>
      <w:pPr>
        <w:spacing w:after="0" w:line="560" w:lineRule="exact"/>
        <w:ind w:firstLine="640" w:firstLineChars="200"/>
        <w:rPr>
          <w:rFonts w:ascii="仿宋_GB2312" w:eastAsia="仿宋_GB2312" w:cs="Calibri"/>
          <w:bCs/>
          <w:sz w:val="32"/>
          <w:szCs w:val="32"/>
        </w:rPr>
      </w:pPr>
      <w:r>
        <w:rPr>
          <w:rFonts w:hint="eastAsia" w:ascii="仿宋_GB2312" w:eastAsia="仿宋_GB2312" w:cs="Calibri"/>
          <w:bCs/>
          <w:sz w:val="32"/>
          <w:szCs w:val="32"/>
        </w:rPr>
        <w:t>14</w:t>
      </w:r>
      <w:r>
        <w:rPr>
          <w:rFonts w:ascii="仿宋_GB2312" w:eastAsia="仿宋_GB2312" w:cs="Calibri"/>
          <w:bCs/>
          <w:sz w:val="32"/>
          <w:szCs w:val="32"/>
        </w:rPr>
        <w:t>.项目单位的人员、房租、装修、水电、日常办公用品等支出，不予以确认</w:t>
      </w:r>
      <w:r>
        <w:rPr>
          <w:rFonts w:hint="eastAsia" w:ascii="仿宋_GB2312" w:eastAsia="仿宋_GB2312" w:cs="Calibri"/>
          <w:bCs/>
          <w:sz w:val="32"/>
          <w:szCs w:val="32"/>
        </w:rPr>
        <w:t>。</w:t>
      </w:r>
    </w:p>
    <w:p>
      <w:pPr>
        <w:spacing w:after="0" w:line="560" w:lineRule="exact"/>
        <w:ind w:firstLine="640" w:firstLineChars="200"/>
        <w:rPr>
          <w:rFonts w:ascii="仿宋_GB2312" w:eastAsia="仿宋_GB2312" w:cs="Calibri"/>
          <w:sz w:val="32"/>
          <w:szCs w:val="32"/>
          <w:lang w:bidi="ar"/>
        </w:rPr>
      </w:pPr>
      <w:r>
        <w:rPr>
          <w:rFonts w:hint="eastAsia" w:ascii="仿宋_GB2312" w:eastAsia="仿宋_GB2312" w:cs="Calibri"/>
          <w:bCs/>
          <w:sz w:val="32"/>
          <w:szCs w:val="32"/>
        </w:rPr>
        <w:t>15</w:t>
      </w:r>
      <w:r>
        <w:rPr>
          <w:rFonts w:ascii="仿宋_GB2312" w:eastAsia="仿宋_GB2312" w:cs="Calibri"/>
          <w:bCs/>
          <w:sz w:val="32"/>
          <w:szCs w:val="32"/>
        </w:rPr>
        <w:t>.其他未明确的，按照《市工业和信息化局专项资金项目专项审计通用原则和标准（2022</w:t>
      </w:r>
      <w:r>
        <w:rPr>
          <w:rFonts w:hint="eastAsia" w:ascii="仿宋_GB2312" w:eastAsia="仿宋_GB2312" w:cs="Calibri"/>
          <w:bCs/>
          <w:sz w:val="32"/>
          <w:szCs w:val="32"/>
        </w:rPr>
        <w:t>年修订</w:t>
      </w:r>
      <w:r>
        <w:rPr>
          <w:rFonts w:ascii="仿宋_GB2312" w:eastAsia="仿宋_GB2312" w:cs="Calibri"/>
          <w:bCs/>
          <w:sz w:val="32"/>
          <w:szCs w:val="32"/>
        </w:rPr>
        <w:t>版）》</w:t>
      </w:r>
      <w:r>
        <w:rPr>
          <w:rFonts w:hint="eastAsia" w:ascii="仿宋_GB2312" w:eastAsia="仿宋_GB2312" w:cs="Calibri"/>
          <w:sz w:val="32"/>
          <w:szCs w:val="32"/>
          <w:lang w:bidi="ar"/>
        </w:rPr>
        <w:t>进行审核。</w:t>
      </w:r>
    </w:p>
    <w:p>
      <w:pPr>
        <w:spacing w:after="0"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Hans"/>
        </w:rPr>
        <w:t>五</w:t>
      </w:r>
      <w:r>
        <w:rPr>
          <w:rFonts w:hint="eastAsia" w:ascii="黑体" w:hAnsi="黑体" w:eastAsia="黑体" w:cs="黑体"/>
          <w:sz w:val="32"/>
          <w:szCs w:val="32"/>
        </w:rPr>
        <w:t>、审计报告内容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基于</w:t>
      </w:r>
      <w:r>
        <w:rPr>
          <w:rFonts w:hint="eastAsia" w:ascii="仿宋_GB2312" w:eastAsia="仿宋_GB2312" w:cs="Calibri"/>
          <w:sz w:val="32"/>
          <w:szCs w:val="32"/>
          <w:lang w:bidi="ar"/>
        </w:rPr>
        <w:t>《市工业和信息化局专项资金项目专项审计通用原则和标准（2022年修订版）》审计报告应体现内容基础上，</w:t>
      </w:r>
      <w:r>
        <w:rPr>
          <w:rFonts w:hint="eastAsia" w:ascii="仿宋_GB2312" w:eastAsia="仿宋_GB2312"/>
          <w:sz w:val="32"/>
          <w:szCs w:val="32"/>
        </w:rPr>
        <w:t>包括但不限于以下内容：</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1.项目单位基本情况。成立时间、统一信用代码、注册资本、注册地址、经营范围、股东信息、企业类型、法定代表人、主要经济指标等。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2.项目基本情况。项目名称、项目具体实施地点、实施期限、项目建设主要内容等。</w:t>
      </w:r>
    </w:p>
    <w:p>
      <w:pPr>
        <w:spacing w:after="0" w:line="560" w:lineRule="exact"/>
        <w:ind w:firstLine="640" w:firstLineChars="200"/>
        <w:rPr>
          <w:rFonts w:ascii="仿宋_GB2312" w:eastAsia="仿宋_GB2312"/>
          <w:sz w:val="32"/>
          <w:szCs w:val="32"/>
        </w:rPr>
      </w:pPr>
      <w:r>
        <w:rPr>
          <w:rFonts w:hint="eastAsia" w:ascii="仿宋_GB2312" w:eastAsia="仿宋_GB2312"/>
          <w:sz w:val="32"/>
          <w:szCs w:val="32"/>
        </w:rPr>
        <w:t>3.项目审计情况。一是限制性条件审查。二是项目投资情况。项目申报投资额、经审计符合申报规定的投资及其构成。三是审计结论。</w:t>
      </w:r>
    </w:p>
    <w:p>
      <w:pPr>
        <w:spacing w:after="0" w:line="560" w:lineRule="exact"/>
        <w:ind w:firstLine="640" w:firstLineChars="200"/>
        <w:rPr>
          <w:rFonts w:ascii="仿宋_GB2312" w:eastAsia="仿宋_GB2312"/>
          <w:sz w:val="32"/>
          <w:szCs w:val="32"/>
        </w:rPr>
      </w:pPr>
      <w:r>
        <w:rPr>
          <w:rFonts w:ascii="仿宋_GB2312" w:eastAsia="仿宋_GB2312"/>
          <w:sz w:val="32"/>
          <w:szCs w:val="32"/>
        </w:rPr>
        <w:t>4.其他事项说明。披露重复申报率</w:t>
      </w:r>
      <w:r>
        <w:rPr>
          <w:rFonts w:hint="eastAsia" w:ascii="仿宋_GB2312" w:eastAsia="仿宋_GB2312"/>
          <w:sz w:val="32"/>
          <w:szCs w:val="32"/>
        </w:rPr>
        <w:t>（超过10%）</w:t>
      </w:r>
      <w:r>
        <w:rPr>
          <w:rFonts w:ascii="仿宋_GB2312" w:eastAsia="仿宋_GB2312"/>
          <w:sz w:val="32"/>
          <w:szCs w:val="32"/>
        </w:rPr>
        <w:t>或核减率</w:t>
      </w:r>
      <w:r>
        <w:rPr>
          <w:rFonts w:hint="eastAsia" w:ascii="仿宋_GB2312" w:eastAsia="仿宋_GB2312"/>
          <w:sz w:val="32"/>
          <w:szCs w:val="32"/>
        </w:rPr>
        <w:t>（超过20%）</w:t>
      </w:r>
      <w:r>
        <w:rPr>
          <w:rFonts w:ascii="仿宋_GB2312" w:eastAsia="仿宋_GB2312"/>
          <w:sz w:val="32"/>
          <w:szCs w:val="32"/>
        </w:rPr>
        <w:t>等异常情况，并附</w:t>
      </w:r>
      <w:r>
        <w:rPr>
          <w:rFonts w:ascii="仿宋_GB2312" w:eastAsia="仿宋_GB2312" w:cs="Calibri"/>
          <w:bCs/>
          <w:sz w:val="32"/>
          <w:szCs w:val="32"/>
        </w:rPr>
        <w:t>项目费用明细清单</w:t>
      </w:r>
      <w:r>
        <w:rPr>
          <w:rFonts w:hint="eastAsia" w:ascii="仿宋_GB2312" w:eastAsia="仿宋_GB2312"/>
          <w:sz w:val="32"/>
          <w:szCs w:val="32"/>
        </w:rPr>
        <w:t>等相关附件</w:t>
      </w:r>
      <w:r>
        <w:rPr>
          <w:rFonts w:ascii="仿宋_GB2312" w:eastAsia="仿宋_GB2312"/>
          <w:sz w:val="32"/>
          <w:szCs w:val="32"/>
        </w:rPr>
        <w:t>。</w:t>
      </w:r>
    </w:p>
    <w:p>
      <w:pPr>
        <w:pStyle w:val="2"/>
        <w:spacing w:line="560" w:lineRule="exact"/>
      </w:pPr>
    </w:p>
    <w:sectPr>
      <w:footerReference r:id="rId7" w:type="first"/>
      <w:footerReference r:id="rId6" w:type="default"/>
      <w:headerReference r:id="rId5" w:type="even"/>
      <w:pgSz w:w="11906" w:h="16838"/>
      <w:pgMar w:top="1417" w:right="1416" w:bottom="1417" w:left="1417"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6884062"/>
                          </w:sdtPr>
                          <w:sdtContent>
                            <w:p>
                              <w:pPr>
                                <w:pStyle w:val="6"/>
                                <w:jc w:val="cente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lang w:val="zh-CN"/>
                                </w:rPr>
                                <w:t>3</w:t>
                              </w:r>
                              <w:r>
                                <w:rPr>
                                  <w:rFonts w:hint="eastAsia" w:asciiTheme="minorEastAsia" w:hAnsiTheme="minorEastAsia" w:cstheme="minorEastAsia"/>
                                  <w:sz w:val="28"/>
                                  <w:szCs w:val="28"/>
                                  <w:lang w:val="zh-CN"/>
                                </w:rP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76884062"/>
                    </w:sdtPr>
                    <w:sdtContent>
                      <w:p>
                        <w:pPr>
                          <w:pStyle w:val="6"/>
                          <w:jc w:val="cente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lang w:val="zh-CN"/>
                          </w:rPr>
                          <w:t>3</w:t>
                        </w:r>
                        <w:r>
                          <w:rPr>
                            <w:rFonts w:hint="eastAsia" w:asciiTheme="minorEastAsia" w:hAnsiTheme="minorEastAsia" w:cstheme="minorEastAsia"/>
                            <w:sz w:val="28"/>
                            <w:szCs w:val="28"/>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- 1 -</w:t>
                    </w:r>
                    <w:r>
                      <w:rPr>
                        <w:rFonts w:hint="eastAsia" w:asciiTheme="minorEastAsia" w:hAnsiTheme="minorEastAsia" w:cstheme="minorEastAsia"/>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4" o:spid="_x0000_s3074"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t" xscale="f" string="深圳市工业和信息化局 白丽华(非)&#10;2021-10-22 16:59:55" style="font-family:宋体;font-size:36pt;v-text-align:center;"/>
        </v:shape>
      </w:pic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陈微波">
    <w15:presenceInfo w15:providerId="None" w15:userId="陈微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hdrShapeDefaults>
    <o:shapelayout v:ext="edit">
      <o:idmap v:ext="edit" data="1,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E986E34"/>
    <w:rsid w:val="00172038"/>
    <w:rsid w:val="00292C64"/>
    <w:rsid w:val="00337B31"/>
    <w:rsid w:val="004164A7"/>
    <w:rsid w:val="00585D6E"/>
    <w:rsid w:val="005C5813"/>
    <w:rsid w:val="006368BD"/>
    <w:rsid w:val="006916AB"/>
    <w:rsid w:val="00695C51"/>
    <w:rsid w:val="006B2615"/>
    <w:rsid w:val="006C0D82"/>
    <w:rsid w:val="0071558E"/>
    <w:rsid w:val="00741723"/>
    <w:rsid w:val="007504A9"/>
    <w:rsid w:val="00890131"/>
    <w:rsid w:val="01460C53"/>
    <w:rsid w:val="0180001F"/>
    <w:rsid w:val="03306279"/>
    <w:rsid w:val="03670D9A"/>
    <w:rsid w:val="04F0459E"/>
    <w:rsid w:val="08AF0989"/>
    <w:rsid w:val="08C028F7"/>
    <w:rsid w:val="0A0C7492"/>
    <w:rsid w:val="0BA5282F"/>
    <w:rsid w:val="0BDE656F"/>
    <w:rsid w:val="0CB1164E"/>
    <w:rsid w:val="0E986CB9"/>
    <w:rsid w:val="0E986E34"/>
    <w:rsid w:val="0EE46FB5"/>
    <w:rsid w:val="0F504E3C"/>
    <w:rsid w:val="117C5CEC"/>
    <w:rsid w:val="11C76C5E"/>
    <w:rsid w:val="122133DC"/>
    <w:rsid w:val="12DB3439"/>
    <w:rsid w:val="12E13511"/>
    <w:rsid w:val="131C1ACE"/>
    <w:rsid w:val="132B2BB1"/>
    <w:rsid w:val="13CC116F"/>
    <w:rsid w:val="149829D3"/>
    <w:rsid w:val="15640929"/>
    <w:rsid w:val="16AC087C"/>
    <w:rsid w:val="17FF2F25"/>
    <w:rsid w:val="182A107F"/>
    <w:rsid w:val="18ED113E"/>
    <w:rsid w:val="196D4FC4"/>
    <w:rsid w:val="19CB4D40"/>
    <w:rsid w:val="19E160D7"/>
    <w:rsid w:val="1A02312D"/>
    <w:rsid w:val="1A7C2311"/>
    <w:rsid w:val="1AD10603"/>
    <w:rsid w:val="1B021E95"/>
    <w:rsid w:val="1B3A37E2"/>
    <w:rsid w:val="1BF14121"/>
    <w:rsid w:val="1C4709B6"/>
    <w:rsid w:val="1D6D12FA"/>
    <w:rsid w:val="1D77247E"/>
    <w:rsid w:val="1DFFD403"/>
    <w:rsid w:val="1FF65255"/>
    <w:rsid w:val="21422EF9"/>
    <w:rsid w:val="224E0D54"/>
    <w:rsid w:val="229D7228"/>
    <w:rsid w:val="22D8765C"/>
    <w:rsid w:val="22DD6F1D"/>
    <w:rsid w:val="23DA534A"/>
    <w:rsid w:val="23EA4BC0"/>
    <w:rsid w:val="23F73881"/>
    <w:rsid w:val="243C6F74"/>
    <w:rsid w:val="24442D46"/>
    <w:rsid w:val="25B1012A"/>
    <w:rsid w:val="25F20FC6"/>
    <w:rsid w:val="271C3D20"/>
    <w:rsid w:val="273FE48E"/>
    <w:rsid w:val="27C76302"/>
    <w:rsid w:val="282B70D4"/>
    <w:rsid w:val="284E740B"/>
    <w:rsid w:val="287032CC"/>
    <w:rsid w:val="28F37AD8"/>
    <w:rsid w:val="28F53B10"/>
    <w:rsid w:val="29BE78D8"/>
    <w:rsid w:val="2B911A01"/>
    <w:rsid w:val="2B9402F5"/>
    <w:rsid w:val="2C0B03AA"/>
    <w:rsid w:val="2D35287C"/>
    <w:rsid w:val="2D4B0C53"/>
    <w:rsid w:val="2D8A692E"/>
    <w:rsid w:val="2DB27622"/>
    <w:rsid w:val="2E7931F5"/>
    <w:rsid w:val="30715010"/>
    <w:rsid w:val="30782931"/>
    <w:rsid w:val="317E0972"/>
    <w:rsid w:val="32845EB4"/>
    <w:rsid w:val="3294747C"/>
    <w:rsid w:val="33175891"/>
    <w:rsid w:val="353F6974"/>
    <w:rsid w:val="35E3C8F0"/>
    <w:rsid w:val="368D3686"/>
    <w:rsid w:val="37D26DFA"/>
    <w:rsid w:val="38FC35C1"/>
    <w:rsid w:val="390011F8"/>
    <w:rsid w:val="39067302"/>
    <w:rsid w:val="39755885"/>
    <w:rsid w:val="39DA12C8"/>
    <w:rsid w:val="3AFC2F61"/>
    <w:rsid w:val="3B7C4095"/>
    <w:rsid w:val="3BAC102A"/>
    <w:rsid w:val="3BE02912"/>
    <w:rsid w:val="3C651EA2"/>
    <w:rsid w:val="3D1012B2"/>
    <w:rsid w:val="3EDA78DC"/>
    <w:rsid w:val="3F320584"/>
    <w:rsid w:val="3FBD0B1B"/>
    <w:rsid w:val="40524E64"/>
    <w:rsid w:val="40D851A3"/>
    <w:rsid w:val="41771348"/>
    <w:rsid w:val="41B91AA9"/>
    <w:rsid w:val="43D842BA"/>
    <w:rsid w:val="44910390"/>
    <w:rsid w:val="44F8051D"/>
    <w:rsid w:val="477D5D0E"/>
    <w:rsid w:val="484438DC"/>
    <w:rsid w:val="485B2308"/>
    <w:rsid w:val="48761654"/>
    <w:rsid w:val="497455E2"/>
    <w:rsid w:val="4A0A5AA8"/>
    <w:rsid w:val="4ACD4A04"/>
    <w:rsid w:val="4B1D0464"/>
    <w:rsid w:val="4C5A3954"/>
    <w:rsid w:val="4C8637BB"/>
    <w:rsid w:val="4C883FFE"/>
    <w:rsid w:val="4D0B0A6F"/>
    <w:rsid w:val="4D8B3544"/>
    <w:rsid w:val="4F47B61C"/>
    <w:rsid w:val="4FA66C0C"/>
    <w:rsid w:val="505A15E6"/>
    <w:rsid w:val="51817E62"/>
    <w:rsid w:val="51AA6B0F"/>
    <w:rsid w:val="52C74069"/>
    <w:rsid w:val="52E32096"/>
    <w:rsid w:val="53027FC5"/>
    <w:rsid w:val="531D4ECF"/>
    <w:rsid w:val="532935F5"/>
    <w:rsid w:val="543C5E0D"/>
    <w:rsid w:val="544A7D81"/>
    <w:rsid w:val="54A302BA"/>
    <w:rsid w:val="54A5190C"/>
    <w:rsid w:val="55537169"/>
    <w:rsid w:val="55E55F7B"/>
    <w:rsid w:val="58003F80"/>
    <w:rsid w:val="58962A9D"/>
    <w:rsid w:val="596B18A4"/>
    <w:rsid w:val="5A7E3ADD"/>
    <w:rsid w:val="5BF76B80"/>
    <w:rsid w:val="5D1C264E"/>
    <w:rsid w:val="5E6A5C98"/>
    <w:rsid w:val="5FEF268A"/>
    <w:rsid w:val="61867CE1"/>
    <w:rsid w:val="618D3931"/>
    <w:rsid w:val="62BEC90B"/>
    <w:rsid w:val="62CE4CC8"/>
    <w:rsid w:val="62D7127C"/>
    <w:rsid w:val="63DD78AA"/>
    <w:rsid w:val="647E6476"/>
    <w:rsid w:val="64E705A8"/>
    <w:rsid w:val="658100CD"/>
    <w:rsid w:val="65FD3D2B"/>
    <w:rsid w:val="6638338E"/>
    <w:rsid w:val="667D959E"/>
    <w:rsid w:val="66F06DDE"/>
    <w:rsid w:val="6771BAD2"/>
    <w:rsid w:val="67B32ECC"/>
    <w:rsid w:val="68414E6D"/>
    <w:rsid w:val="69886D13"/>
    <w:rsid w:val="6A114EEB"/>
    <w:rsid w:val="6A5C0D1A"/>
    <w:rsid w:val="6B0A5532"/>
    <w:rsid w:val="6B3D1ECD"/>
    <w:rsid w:val="6B8250FE"/>
    <w:rsid w:val="6BE764DE"/>
    <w:rsid w:val="6BEF3CE3"/>
    <w:rsid w:val="6C2E7415"/>
    <w:rsid w:val="6C5D4ED4"/>
    <w:rsid w:val="6D29466C"/>
    <w:rsid w:val="6DBC5274"/>
    <w:rsid w:val="6E3A694E"/>
    <w:rsid w:val="6E954EED"/>
    <w:rsid w:val="6ED731D2"/>
    <w:rsid w:val="6EEF3E9F"/>
    <w:rsid w:val="6F361EB5"/>
    <w:rsid w:val="6FEF1358"/>
    <w:rsid w:val="702F30F5"/>
    <w:rsid w:val="71395D05"/>
    <w:rsid w:val="716376D6"/>
    <w:rsid w:val="71840017"/>
    <w:rsid w:val="71C65DDD"/>
    <w:rsid w:val="71CF8CA2"/>
    <w:rsid w:val="722C538B"/>
    <w:rsid w:val="74A73BA6"/>
    <w:rsid w:val="76D82852"/>
    <w:rsid w:val="76F37DD7"/>
    <w:rsid w:val="76F7CCCF"/>
    <w:rsid w:val="76F9773B"/>
    <w:rsid w:val="770319D3"/>
    <w:rsid w:val="777F6357"/>
    <w:rsid w:val="77BFBC3D"/>
    <w:rsid w:val="77FF5ECA"/>
    <w:rsid w:val="782C3BDA"/>
    <w:rsid w:val="78CF54F9"/>
    <w:rsid w:val="7A4B085C"/>
    <w:rsid w:val="7A746501"/>
    <w:rsid w:val="7B6E57DB"/>
    <w:rsid w:val="7B860AB3"/>
    <w:rsid w:val="7BDB32DF"/>
    <w:rsid w:val="7C41199F"/>
    <w:rsid w:val="7D127E12"/>
    <w:rsid w:val="7D251E92"/>
    <w:rsid w:val="7EBF842A"/>
    <w:rsid w:val="7EFDE3D7"/>
    <w:rsid w:val="7FBB54C1"/>
    <w:rsid w:val="7FF60141"/>
    <w:rsid w:val="7FF7B11B"/>
    <w:rsid w:val="7FFD77C2"/>
    <w:rsid w:val="8EFF723B"/>
    <w:rsid w:val="8EFFA3B8"/>
    <w:rsid w:val="97FF120F"/>
    <w:rsid w:val="97FFFB75"/>
    <w:rsid w:val="9B5B71BA"/>
    <w:rsid w:val="9CFBD6BF"/>
    <w:rsid w:val="BBEFBD3C"/>
    <w:rsid w:val="BEBFFE78"/>
    <w:rsid w:val="BFACBBC9"/>
    <w:rsid w:val="D78F2D7E"/>
    <w:rsid w:val="DDBB9B5C"/>
    <w:rsid w:val="DEB20F0E"/>
    <w:rsid w:val="DEB5BF1A"/>
    <w:rsid w:val="DFBCC79F"/>
    <w:rsid w:val="EFCF647B"/>
    <w:rsid w:val="F0F67B6E"/>
    <w:rsid w:val="F3F7F1B9"/>
    <w:rsid w:val="F3FFD0EA"/>
    <w:rsid w:val="F6DB491A"/>
    <w:rsid w:val="F6FEC616"/>
    <w:rsid w:val="FBD816DC"/>
    <w:rsid w:val="FBDEEAB5"/>
    <w:rsid w:val="FBEF9EFC"/>
    <w:rsid w:val="FBFE3751"/>
    <w:rsid w:val="FC8E9775"/>
    <w:rsid w:val="FDC2D9CE"/>
    <w:rsid w:val="FDF73469"/>
    <w:rsid w:val="FFAFF374"/>
    <w:rsid w:val="FFFFA1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autoRedefine/>
    <w:unhideWhenUsed/>
    <w:qFormat/>
    <w:uiPriority w:val="9"/>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3"/>
    <w:pPr>
      <w:spacing w:line="540" w:lineRule="exact"/>
      <w:jc w:val="left"/>
    </w:pPr>
    <w:rPr>
      <w:rFonts w:ascii="楷体_GB2312" w:eastAsia="楷体_GB2312"/>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character" w:styleId="11">
    <w:name w:val="Strong"/>
    <w:qFormat/>
    <w:uiPriority w:val="22"/>
    <w:rPr>
      <w:b/>
      <w:bCs/>
    </w:rPr>
  </w:style>
  <w:style w:type="character" w:styleId="12">
    <w:name w:val="Emphasis"/>
    <w:basedOn w:val="10"/>
    <w:qFormat/>
    <w:uiPriority w:val="0"/>
    <w:rPr>
      <w:i/>
    </w:rPr>
  </w:style>
  <w:style w:type="paragraph" w:customStyle="1" w:styleId="13">
    <w:name w:val="列表段落1"/>
    <w:basedOn w:val="1"/>
    <w:unhideWhenUsed/>
    <w:qFormat/>
    <w:uiPriority w:val="99"/>
    <w:pPr>
      <w:ind w:firstLine="420" w:firstLineChars="200"/>
    </w:pPr>
  </w:style>
  <w:style w:type="paragraph" w:customStyle="1" w:styleId="14">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5">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3238</Words>
  <Characters>18458</Characters>
  <Lines>153</Lines>
  <Paragraphs>43</Paragraphs>
  <TotalTime>0</TotalTime>
  <ScaleCrop>false</ScaleCrop>
  <LinksUpToDate>false</LinksUpToDate>
  <CharactersWithSpaces>21653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2022-09-04T12:04:00Z</dcterms:created>
  <dc:creator>陈微波</dc:creator>
  <cp:lastModifiedBy>可扬</cp:lastModifiedBy>
  <cp:lastPrinted>2024-10-11T07:11:31Z</cp:lastPrinted>
  <dcterms:modified xsi:type="dcterms:W3CDTF">2024-10-11T07:11:38Z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7984A8983F34880B9B13F66645955177</vt:lpwstr>
  </property>
</Properties>
</file>